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765F5" w14:textId="0C587122" w:rsidR="00997F82" w:rsidRPr="00C13613" w:rsidRDefault="00997F82" w:rsidP="00997F82">
      <w:pPr>
        <w:spacing w:after="0" w:line="240" w:lineRule="auto"/>
        <w:jc w:val="center"/>
        <w:rPr>
          <w:rFonts w:ascii="Arial" w:eastAsia="Times New Roman" w:hAnsi="Arial" w:cs="Arial"/>
          <w:b/>
          <w:sz w:val="28"/>
          <w:szCs w:val="20"/>
        </w:rPr>
      </w:pPr>
    </w:p>
    <w:p w14:paraId="36AF5F37" w14:textId="77777777" w:rsidR="00997F82" w:rsidRPr="00C13613" w:rsidRDefault="00997F82" w:rsidP="00997F82">
      <w:pPr>
        <w:spacing w:after="0" w:line="240" w:lineRule="auto"/>
        <w:jc w:val="center"/>
        <w:rPr>
          <w:rFonts w:ascii="Arial" w:eastAsia="Times New Roman" w:hAnsi="Arial" w:cs="Arial"/>
          <w:b/>
          <w:sz w:val="28"/>
          <w:szCs w:val="20"/>
        </w:rPr>
      </w:pPr>
    </w:p>
    <w:p w14:paraId="00E49A73" w14:textId="77777777" w:rsidR="00997F82" w:rsidRPr="00C13613" w:rsidRDefault="00997F82" w:rsidP="00997F82">
      <w:pPr>
        <w:spacing w:after="0" w:line="240" w:lineRule="auto"/>
        <w:jc w:val="center"/>
        <w:rPr>
          <w:rFonts w:ascii="Arial" w:eastAsia="Times New Roman" w:hAnsi="Arial" w:cs="Arial"/>
          <w:b/>
          <w:sz w:val="28"/>
          <w:szCs w:val="20"/>
        </w:rPr>
      </w:pPr>
    </w:p>
    <w:p w14:paraId="5D05DC9B" w14:textId="77777777" w:rsidR="00997F82" w:rsidRPr="00C13613" w:rsidRDefault="00997F82" w:rsidP="00997F82">
      <w:pPr>
        <w:spacing w:after="0" w:line="240" w:lineRule="auto"/>
        <w:jc w:val="center"/>
        <w:rPr>
          <w:rFonts w:ascii="Arial" w:eastAsia="Times New Roman" w:hAnsi="Arial" w:cs="Arial"/>
          <w:b/>
          <w:sz w:val="28"/>
          <w:szCs w:val="20"/>
        </w:rPr>
      </w:pPr>
    </w:p>
    <w:p w14:paraId="44ED144E" w14:textId="77777777" w:rsidR="00997F82" w:rsidRPr="00C13613" w:rsidRDefault="00997F82" w:rsidP="00997F82">
      <w:pPr>
        <w:spacing w:after="0" w:line="240" w:lineRule="auto"/>
        <w:jc w:val="center"/>
        <w:rPr>
          <w:rFonts w:ascii="Arial" w:eastAsia="Times New Roman" w:hAnsi="Arial" w:cs="Arial"/>
          <w:b/>
          <w:sz w:val="28"/>
          <w:szCs w:val="20"/>
        </w:rPr>
      </w:pPr>
    </w:p>
    <w:p w14:paraId="5630CC27" w14:textId="77777777" w:rsidR="00997F82" w:rsidRPr="00C13613" w:rsidRDefault="00997F82" w:rsidP="00997F82">
      <w:pPr>
        <w:spacing w:after="0" w:line="240" w:lineRule="auto"/>
        <w:jc w:val="center"/>
        <w:rPr>
          <w:rFonts w:ascii="Arial" w:eastAsia="Times New Roman" w:hAnsi="Arial" w:cs="Arial"/>
          <w:b/>
          <w:sz w:val="28"/>
          <w:szCs w:val="20"/>
        </w:rPr>
      </w:pPr>
    </w:p>
    <w:p w14:paraId="2914C983" w14:textId="77777777" w:rsidR="00997F82" w:rsidRPr="00C13613" w:rsidRDefault="00997F82" w:rsidP="00997F82">
      <w:pPr>
        <w:spacing w:after="0" w:line="240" w:lineRule="auto"/>
        <w:jc w:val="center"/>
        <w:rPr>
          <w:rFonts w:ascii="Arial" w:eastAsia="Times New Roman" w:hAnsi="Arial" w:cs="Arial"/>
          <w:b/>
          <w:sz w:val="28"/>
          <w:szCs w:val="20"/>
        </w:rPr>
      </w:pPr>
    </w:p>
    <w:p w14:paraId="1D837C29" w14:textId="4B1FCA30" w:rsidR="00997F82" w:rsidRPr="003C2452" w:rsidRDefault="00A81E4A" w:rsidP="00997F82">
      <w:pPr>
        <w:spacing w:after="0" w:line="240" w:lineRule="auto"/>
        <w:jc w:val="center"/>
        <w:rPr>
          <w:rFonts w:ascii="Arial" w:eastAsia="Times New Roman" w:hAnsi="Arial" w:cs="Arial"/>
          <w:b/>
          <w:i/>
          <w:sz w:val="28"/>
          <w:szCs w:val="20"/>
        </w:rPr>
      </w:pPr>
      <w:r>
        <w:rPr>
          <w:rFonts w:ascii="Arial" w:eastAsia="Times New Roman" w:hAnsi="Arial" w:cs="Arial"/>
          <w:b/>
          <w:i/>
          <w:sz w:val="28"/>
          <w:szCs w:val="20"/>
        </w:rPr>
        <w:t>Miestna akčná skupina Strážovské vrchy</w:t>
      </w:r>
    </w:p>
    <w:p w14:paraId="583EF501" w14:textId="77777777" w:rsidR="00997F82" w:rsidRPr="00C13613" w:rsidRDefault="00997F82" w:rsidP="00997F82">
      <w:pPr>
        <w:spacing w:after="0" w:line="240" w:lineRule="auto"/>
        <w:jc w:val="center"/>
        <w:rPr>
          <w:rFonts w:ascii="Arial" w:eastAsia="Times New Roman" w:hAnsi="Arial" w:cs="Arial"/>
          <w:sz w:val="28"/>
          <w:szCs w:val="20"/>
        </w:rPr>
      </w:pPr>
    </w:p>
    <w:p w14:paraId="024A057A" w14:textId="77777777" w:rsidR="00997F82" w:rsidRDefault="00997F82" w:rsidP="00997F82">
      <w:pPr>
        <w:spacing w:after="0" w:line="240" w:lineRule="auto"/>
        <w:jc w:val="center"/>
        <w:rPr>
          <w:rFonts w:ascii="Arial" w:eastAsia="Times New Roman" w:hAnsi="Arial" w:cs="Arial"/>
          <w:sz w:val="28"/>
          <w:szCs w:val="20"/>
        </w:rPr>
      </w:pPr>
    </w:p>
    <w:p w14:paraId="6CC0D230" w14:textId="77777777" w:rsidR="00997F82" w:rsidRDefault="00997F82" w:rsidP="00997F82">
      <w:pPr>
        <w:spacing w:after="0" w:line="240" w:lineRule="auto"/>
        <w:jc w:val="center"/>
        <w:rPr>
          <w:rFonts w:ascii="Arial" w:eastAsia="Times New Roman" w:hAnsi="Arial" w:cs="Arial"/>
          <w:sz w:val="28"/>
          <w:szCs w:val="20"/>
        </w:rPr>
      </w:pPr>
      <w:r w:rsidRPr="00997F82">
        <w:rPr>
          <w:rFonts w:ascii="Arial" w:eastAsia="Times New Roman" w:hAnsi="Arial" w:cs="Arial"/>
          <w:sz w:val="28"/>
          <w:szCs w:val="20"/>
        </w:rPr>
        <w:t>vyhlasuje</w:t>
      </w:r>
    </w:p>
    <w:p w14:paraId="3C4C7679" w14:textId="77777777" w:rsidR="00997F82" w:rsidRDefault="00997F82" w:rsidP="00997F82">
      <w:pPr>
        <w:spacing w:after="0" w:line="240" w:lineRule="auto"/>
        <w:jc w:val="center"/>
        <w:rPr>
          <w:rFonts w:ascii="Arial" w:eastAsia="Times New Roman" w:hAnsi="Arial" w:cs="Arial"/>
          <w:sz w:val="28"/>
          <w:szCs w:val="20"/>
        </w:rPr>
      </w:pPr>
    </w:p>
    <w:p w14:paraId="5C69D440" w14:textId="77777777" w:rsidR="00997F82" w:rsidRDefault="00997F82" w:rsidP="00997F82">
      <w:pPr>
        <w:spacing w:after="0" w:line="240" w:lineRule="auto"/>
        <w:jc w:val="center"/>
        <w:rPr>
          <w:rFonts w:ascii="Arial" w:eastAsia="Times New Roman" w:hAnsi="Arial" w:cs="Arial"/>
          <w:sz w:val="28"/>
          <w:szCs w:val="20"/>
        </w:rPr>
      </w:pPr>
    </w:p>
    <w:p w14:paraId="63008259" w14:textId="77777777" w:rsidR="00997F82" w:rsidRDefault="00997F82" w:rsidP="00997F82">
      <w:pPr>
        <w:spacing w:after="0" w:line="240" w:lineRule="auto"/>
        <w:jc w:val="center"/>
        <w:rPr>
          <w:rFonts w:ascii="Arial" w:eastAsia="Times New Roman" w:hAnsi="Arial" w:cs="Arial"/>
          <w:color w:val="002060"/>
          <w:sz w:val="28"/>
          <w:szCs w:val="20"/>
        </w:rPr>
      </w:pP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Ý</w:t>
      </w:r>
      <w:r>
        <w:rPr>
          <w:rFonts w:ascii="Arial" w:eastAsia="Times New Roman" w:hAnsi="Arial" w:cs="Arial"/>
          <w:color w:val="002060"/>
          <w:sz w:val="28"/>
          <w:szCs w:val="20"/>
        </w:rPr>
        <w:t> </w:t>
      </w:r>
      <w:r w:rsidRPr="00997F82">
        <w:rPr>
          <w:rFonts w:ascii="Arial" w:eastAsia="Times New Roman" w:hAnsi="Arial" w:cs="Arial"/>
          <w:color w:val="002060"/>
          <w:sz w:val="28"/>
          <w:szCs w:val="20"/>
        </w:rPr>
        <w:t>Z</w:t>
      </w:r>
      <w:r>
        <w:rPr>
          <w:rFonts w:ascii="Arial" w:eastAsia="Times New Roman" w:hAnsi="Arial" w:cs="Arial"/>
          <w:color w:val="002060"/>
          <w:sz w:val="28"/>
          <w:szCs w:val="20"/>
        </w:rPr>
        <w:t> </w:t>
      </w:r>
      <w:r w:rsidRPr="00997F82">
        <w:rPr>
          <w:rFonts w:ascii="Arial" w:eastAsia="Times New Roman" w:hAnsi="Arial" w:cs="Arial"/>
          <w:color w:val="002060"/>
          <w:sz w:val="28"/>
          <w:szCs w:val="20"/>
        </w:rPr>
        <w:t>V</w:t>
      </w:r>
      <w:r>
        <w:rPr>
          <w:rFonts w:ascii="Arial" w:eastAsia="Times New Roman" w:hAnsi="Arial" w:cs="Arial"/>
          <w:color w:val="002060"/>
          <w:sz w:val="28"/>
          <w:szCs w:val="20"/>
        </w:rPr>
        <w:t> </w:t>
      </w:r>
      <w:r w:rsidRPr="00997F82">
        <w:rPr>
          <w:rFonts w:ascii="Arial" w:eastAsia="Times New Roman" w:hAnsi="Arial" w:cs="Arial"/>
          <w:color w:val="002060"/>
          <w:sz w:val="28"/>
          <w:szCs w:val="20"/>
        </w:rPr>
        <w:t>U</w:t>
      </w:r>
    </w:p>
    <w:p w14:paraId="25958E23" w14:textId="77777777" w:rsidR="00997F82" w:rsidRDefault="00997F82" w:rsidP="00997F82">
      <w:pPr>
        <w:spacing w:after="0" w:line="240" w:lineRule="auto"/>
        <w:jc w:val="center"/>
        <w:rPr>
          <w:rFonts w:ascii="Arial" w:eastAsia="Times New Roman" w:hAnsi="Arial" w:cs="Arial"/>
          <w:color w:val="002060"/>
          <w:sz w:val="28"/>
          <w:szCs w:val="20"/>
        </w:rPr>
      </w:pPr>
    </w:p>
    <w:p w14:paraId="757AAD94" w14:textId="01C1C30E" w:rsidR="00997F82" w:rsidRDefault="00997F82" w:rsidP="00997F82">
      <w:pPr>
        <w:spacing w:after="0" w:line="240" w:lineRule="auto"/>
        <w:jc w:val="center"/>
        <w:rPr>
          <w:rFonts w:ascii="Arial" w:eastAsia="Times New Roman" w:hAnsi="Arial" w:cs="Arial"/>
          <w:color w:val="002060"/>
          <w:sz w:val="28"/>
          <w:szCs w:val="20"/>
        </w:rPr>
      </w:pPr>
      <w:r w:rsidRPr="00C13613">
        <w:rPr>
          <w:rFonts w:ascii="Arial" w:eastAsia="Times New Roman" w:hAnsi="Arial" w:cs="Arial"/>
          <w:color w:val="002060"/>
          <w:sz w:val="28"/>
          <w:szCs w:val="20"/>
        </w:rPr>
        <w:t>na predkladanie žiadostí o poskytnutie príspevku</w:t>
      </w:r>
      <w:ins w:id="0" w:author="Daniel Pavlačka" w:date="2023-01-16T13:21:00Z">
        <w:r w:rsidR="0012095D">
          <w:rPr>
            <w:rFonts w:ascii="Arial" w:eastAsia="Times New Roman" w:hAnsi="Arial" w:cs="Arial"/>
            <w:color w:val="002060"/>
            <w:sz w:val="28"/>
            <w:szCs w:val="20"/>
          </w:rPr>
          <w:t xml:space="preserve"> (</w:t>
        </w:r>
        <w:proofErr w:type="spellStart"/>
        <w:r w:rsidR="0012095D">
          <w:rPr>
            <w:rFonts w:ascii="Arial" w:eastAsia="Times New Roman" w:hAnsi="Arial" w:cs="Arial"/>
            <w:color w:val="002060"/>
            <w:sz w:val="28"/>
            <w:szCs w:val="20"/>
          </w:rPr>
          <w:t>ŽoPr</w:t>
        </w:r>
        <w:proofErr w:type="spellEnd"/>
        <w:r w:rsidR="0012095D">
          <w:rPr>
            <w:rFonts w:ascii="Arial" w:eastAsia="Times New Roman" w:hAnsi="Arial" w:cs="Arial"/>
            <w:color w:val="002060"/>
            <w:sz w:val="28"/>
            <w:szCs w:val="20"/>
          </w:rPr>
          <w:t>)</w:t>
        </w:r>
      </w:ins>
    </w:p>
    <w:p w14:paraId="7E61F0EF" w14:textId="77777777" w:rsidR="00997F82" w:rsidRDefault="00997F82" w:rsidP="00997F82">
      <w:pPr>
        <w:spacing w:after="0" w:line="240" w:lineRule="auto"/>
        <w:jc w:val="center"/>
        <w:rPr>
          <w:rFonts w:ascii="Arial" w:eastAsia="Times New Roman" w:hAnsi="Arial" w:cs="Arial"/>
          <w:color w:val="002060"/>
          <w:sz w:val="28"/>
          <w:szCs w:val="20"/>
        </w:rPr>
      </w:pPr>
    </w:p>
    <w:p w14:paraId="0E650FDE" w14:textId="77777777" w:rsidR="00997F82" w:rsidRDefault="00997F82" w:rsidP="00997F82">
      <w:pPr>
        <w:spacing w:after="0" w:line="240" w:lineRule="auto"/>
        <w:jc w:val="center"/>
        <w:rPr>
          <w:rFonts w:ascii="Arial" w:eastAsia="Times New Roman" w:hAnsi="Arial" w:cs="Arial"/>
          <w:color w:val="002060"/>
          <w:sz w:val="28"/>
          <w:szCs w:val="20"/>
        </w:rPr>
      </w:pPr>
    </w:p>
    <w:p w14:paraId="561E61AF" w14:textId="77777777" w:rsidR="00997F82" w:rsidRDefault="00997F82" w:rsidP="00997F82">
      <w:pPr>
        <w:spacing w:after="0" w:line="240" w:lineRule="auto"/>
        <w:jc w:val="center"/>
        <w:rPr>
          <w:rFonts w:ascii="Arial" w:eastAsia="Times New Roman" w:hAnsi="Arial" w:cs="Arial"/>
          <w:color w:val="002060"/>
          <w:sz w:val="28"/>
          <w:szCs w:val="20"/>
        </w:rPr>
      </w:pPr>
    </w:p>
    <w:p w14:paraId="66964C97" w14:textId="01649B79" w:rsidR="00997F82" w:rsidRDefault="00997F82" w:rsidP="00997F82">
      <w:pPr>
        <w:spacing w:after="0" w:line="240" w:lineRule="auto"/>
        <w:jc w:val="center"/>
        <w:rPr>
          <w:rFonts w:ascii="Arial" w:eastAsia="Times New Roman" w:hAnsi="Arial" w:cs="Arial"/>
          <w:sz w:val="28"/>
          <w:szCs w:val="20"/>
        </w:rPr>
      </w:pPr>
      <w:r w:rsidRPr="00C13613">
        <w:rPr>
          <w:rFonts w:ascii="Arial" w:eastAsia="Times New Roman" w:hAnsi="Arial" w:cs="Arial"/>
          <w:sz w:val="28"/>
          <w:szCs w:val="20"/>
        </w:rPr>
        <w:t>kód výzvy: IROP-CLLD-</w:t>
      </w:r>
      <w:r w:rsidR="00A81E4A">
        <w:rPr>
          <w:rFonts w:ascii="Arial" w:eastAsia="Times New Roman" w:hAnsi="Arial" w:cs="Arial"/>
          <w:sz w:val="28"/>
          <w:szCs w:val="20"/>
        </w:rPr>
        <w:t>X375-512-005</w:t>
      </w:r>
    </w:p>
    <w:p w14:paraId="0BAD2AF5" w14:textId="0D55B3BF" w:rsidR="0012095D" w:rsidRDefault="0012095D" w:rsidP="00997F82">
      <w:pPr>
        <w:spacing w:after="0" w:line="240" w:lineRule="auto"/>
        <w:jc w:val="center"/>
        <w:rPr>
          <w:ins w:id="1" w:author="Daniel Pavlačka" w:date="2023-01-16T13:21:00Z"/>
          <w:rFonts w:ascii="Arial" w:eastAsia="Times New Roman" w:hAnsi="Arial" w:cs="Arial"/>
          <w:sz w:val="28"/>
          <w:szCs w:val="20"/>
        </w:rPr>
      </w:pPr>
    </w:p>
    <w:p w14:paraId="2BDD5653" w14:textId="7A784943" w:rsidR="0012095D" w:rsidRPr="0012095D" w:rsidRDefault="0012095D" w:rsidP="00997F82">
      <w:pPr>
        <w:spacing w:after="0" w:line="240" w:lineRule="auto"/>
        <w:jc w:val="center"/>
        <w:rPr>
          <w:ins w:id="2" w:author="Daniel Pavlačka" w:date="2023-01-16T13:21:00Z"/>
          <w:rFonts w:ascii="Arial" w:eastAsia="Times New Roman" w:hAnsi="Arial" w:cs="Arial"/>
          <w:color w:val="1F4E79" w:themeColor="accent1" w:themeShade="80"/>
          <w:sz w:val="28"/>
          <w:szCs w:val="20"/>
        </w:rPr>
      </w:pPr>
      <w:ins w:id="3" w:author="Daniel Pavlačka" w:date="2023-01-16T13:21:00Z">
        <w:r w:rsidRPr="0012095D">
          <w:rPr>
            <w:rFonts w:ascii="Arial" w:eastAsia="Times New Roman" w:hAnsi="Arial" w:cs="Arial"/>
            <w:color w:val="1F4E79" w:themeColor="accent1" w:themeShade="80"/>
            <w:sz w:val="28"/>
            <w:szCs w:val="20"/>
          </w:rPr>
          <w:t>Aktualizácia č. 1</w:t>
        </w:r>
      </w:ins>
    </w:p>
    <w:tbl>
      <w:tblPr>
        <w:tblStyle w:val="Mriekatabuky"/>
        <w:tblW w:w="9781" w:type="dxa"/>
        <w:tblInd w:w="-5" w:type="dxa"/>
        <w:tblLook w:val="04A0" w:firstRow="1" w:lastRow="0" w:firstColumn="1" w:lastColumn="0" w:noHBand="0" w:noVBand="1"/>
      </w:tblPr>
      <w:tblGrid>
        <w:gridCol w:w="9781"/>
      </w:tblGrid>
      <w:tr w:rsidR="00997F82" w14:paraId="3F06239D" w14:textId="77777777" w:rsidTr="00687273">
        <w:tc>
          <w:tcPr>
            <w:tcW w:w="9781" w:type="dxa"/>
            <w:shd w:val="clear" w:color="auto" w:fill="BDD6EE" w:themeFill="accent1" w:themeFillTint="66"/>
          </w:tcPr>
          <w:p w14:paraId="6E89FEF0" w14:textId="77777777" w:rsidR="00997F82" w:rsidRPr="00B50BAE" w:rsidRDefault="00997F82" w:rsidP="00DF2013">
            <w:pPr>
              <w:pStyle w:val="Odsekzoznamu"/>
              <w:pageBreakBefore/>
              <w:numPr>
                <w:ilvl w:val="0"/>
                <w:numId w:val="47"/>
              </w:numPr>
              <w:tabs>
                <w:tab w:val="left" w:pos="2268"/>
              </w:tabs>
              <w:spacing w:before="120" w:after="120" w:line="240" w:lineRule="auto"/>
              <w:ind w:left="714" w:hanging="357"/>
              <w:jc w:val="both"/>
              <w:rPr>
                <w:rFonts w:ascii="Arial" w:hAnsi="Arial" w:cs="Arial"/>
                <w:b/>
                <w:sz w:val="22"/>
              </w:rPr>
            </w:pPr>
            <w:r>
              <w:rPr>
                <w:rFonts w:ascii="Arial" w:hAnsi="Arial" w:cs="Arial"/>
                <w:b/>
                <w:sz w:val="22"/>
              </w:rPr>
              <w:lastRenderedPageBreak/>
              <w:t>Formálne náležitosti</w:t>
            </w:r>
          </w:p>
        </w:tc>
      </w:tr>
    </w:tbl>
    <w:p w14:paraId="6991239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Operačný program:</w:t>
      </w:r>
      <w:r>
        <w:rPr>
          <w:rFonts w:ascii="Arial" w:hAnsi="Arial" w:cs="Arial"/>
          <w:b/>
          <w:sz w:val="22"/>
        </w:rPr>
        <w:tab/>
      </w:r>
      <w:r w:rsidRPr="009B3DD7">
        <w:rPr>
          <w:rFonts w:ascii="Arial" w:hAnsi="Arial" w:cs="Arial"/>
          <w:sz w:val="22"/>
        </w:rPr>
        <w:t>Integrovaný regionálny operačný program (ďalej len „IROP”)</w:t>
      </w:r>
    </w:p>
    <w:p w14:paraId="000E29E0"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Prioritná os:</w:t>
      </w:r>
      <w:r>
        <w:rPr>
          <w:rFonts w:ascii="Arial" w:hAnsi="Arial" w:cs="Arial"/>
          <w:b/>
          <w:sz w:val="22"/>
        </w:rPr>
        <w:tab/>
      </w:r>
      <w:r w:rsidRPr="009B3DD7">
        <w:rPr>
          <w:rFonts w:ascii="Arial" w:hAnsi="Arial" w:cs="Arial"/>
          <w:sz w:val="22"/>
        </w:rPr>
        <w:t>5 – Miestny rozvoj vedený komunitou</w:t>
      </w:r>
    </w:p>
    <w:p w14:paraId="3A6932B1" w14:textId="77777777" w:rsidR="00997F82" w:rsidRDefault="00997F82" w:rsidP="00DD3EE2">
      <w:pPr>
        <w:tabs>
          <w:tab w:val="left" w:pos="2268"/>
        </w:tabs>
        <w:spacing w:before="240" w:after="120" w:line="240" w:lineRule="auto"/>
        <w:ind w:left="2268" w:hanging="2268"/>
        <w:jc w:val="both"/>
        <w:rPr>
          <w:rFonts w:ascii="Arial" w:hAnsi="Arial" w:cs="Arial"/>
          <w:b/>
          <w:sz w:val="22"/>
        </w:rPr>
      </w:pPr>
      <w:r>
        <w:rPr>
          <w:rFonts w:ascii="Arial" w:hAnsi="Arial" w:cs="Arial"/>
          <w:b/>
          <w:sz w:val="22"/>
        </w:rPr>
        <w:t>Investičná priorita:</w:t>
      </w:r>
      <w:r>
        <w:rPr>
          <w:rFonts w:ascii="Arial" w:hAnsi="Arial" w:cs="Arial"/>
          <w:b/>
          <w:sz w:val="22"/>
        </w:rPr>
        <w:tab/>
      </w:r>
      <w:r w:rsidRPr="009B3DD7">
        <w:rPr>
          <w:rFonts w:ascii="Arial" w:hAnsi="Arial" w:cs="Arial"/>
          <w:sz w:val="22"/>
        </w:rPr>
        <w:t>5.1 – Záväzné investície v rámci stratégií miestneho rozvoja vedeného komunitou</w:t>
      </w:r>
    </w:p>
    <w:p w14:paraId="70CA929B" w14:textId="431959B2"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Špecifický cieľ:</w:t>
      </w:r>
      <w:r w:rsidRPr="009B3DD7">
        <w:rPr>
          <w:rFonts w:ascii="Arial" w:hAnsi="Arial" w:cs="Arial"/>
          <w:b/>
          <w:sz w:val="22"/>
        </w:rPr>
        <w:tab/>
      </w:r>
      <w:sdt>
        <w:sdtPr>
          <w:rPr>
            <w:rFonts w:ascii="Arial" w:hAnsi="Arial" w:cs="Arial"/>
            <w:b/>
            <w:sz w:val="22"/>
          </w:rPr>
          <w:alias w:val="Výber špecifického cieľa IROP"/>
          <w:tag w:val="Výber špecifického cieľa IROP"/>
          <w:id w:val="1705449741"/>
          <w:placeholder>
            <w:docPart w:val="1FA5DEB89E2548DFBDBBA2C114D13343"/>
          </w:placeholder>
          <w:dropDownList>
            <w:listItem w:value="Vyberte položku."/>
            <w:listItem w:displayText="5.1.1 Zvýšenie zamestnanosti na miestnej úrovni podporou podnikania a inovácií" w:value="5.1.1 Zvýšenie zamestnanosti na miestnej úrovni podporou podnikania a inovácií"/>
            <w:listItem w:displayText="5.1.2 Zlepšenie udržateľných vzťahov medzi vidieckymi rozvojovými centrami a ich zázemím vo verejných službách a vo verejných infraštruktúrach" w:value="5.1.2 Zlepšenie udržateľných vzťahov medzi vidieckymi rozvojovými centrami a ich zázemím vo verejných službách a vo verejných infraštruktúrach"/>
          </w:dropDownList>
        </w:sdtPr>
        <w:sdtContent>
          <w:r w:rsidR="00557D28">
            <w:rPr>
              <w:rFonts w:ascii="Arial" w:hAnsi="Arial" w:cs="Arial"/>
              <w:b/>
              <w:sz w:val="22"/>
            </w:rPr>
            <w:t>5.1.2 Zlepšenie udržateľných vzťahov medzi vidieckymi rozvojovými centrami a ich zázemím vo verejných službách a vo verejných infraštruktúrach</w:t>
          </w:r>
        </w:sdtContent>
      </w:sdt>
    </w:p>
    <w:p w14:paraId="266737C6" w14:textId="24D60033" w:rsidR="00997F82" w:rsidRPr="009B3DD7" w:rsidRDefault="00997F82" w:rsidP="00DD3EE2">
      <w:pPr>
        <w:tabs>
          <w:tab w:val="left" w:pos="2268"/>
        </w:tabs>
        <w:spacing w:before="240" w:after="120" w:line="240" w:lineRule="auto"/>
        <w:ind w:left="2268" w:hanging="2268"/>
        <w:jc w:val="both"/>
        <w:rPr>
          <w:rFonts w:ascii="Arial" w:hAnsi="Arial" w:cs="Arial"/>
          <w:sz w:val="22"/>
        </w:rPr>
      </w:pPr>
      <w:r w:rsidRPr="009B3DD7">
        <w:rPr>
          <w:rFonts w:ascii="Arial" w:hAnsi="Arial" w:cs="Arial"/>
          <w:b/>
          <w:sz w:val="22"/>
        </w:rPr>
        <w:t>Aktivita:</w:t>
      </w:r>
      <w:r w:rsidRPr="009B3DD7">
        <w:rPr>
          <w:rFonts w:ascii="Arial" w:hAnsi="Arial" w:cs="Arial"/>
          <w:b/>
          <w:sz w:val="22"/>
        </w:rPr>
        <w:tab/>
      </w:r>
      <w:sdt>
        <w:sdtPr>
          <w:rPr>
            <w:rFonts w:ascii="Arial" w:hAnsi="Arial" w:cs="Arial"/>
            <w:sz w:val="22"/>
          </w:rPr>
          <w:alias w:val="Hlavné aktivity"/>
          <w:tag w:val="Hlavné aktivity"/>
          <w:id w:val="-604271377"/>
          <w:placeholder>
            <w:docPart w:val="678D2780F93A4E9CBBCC21DDFEB30533"/>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ntné služby" w:value="C2 Terénne a ambulan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557D28">
            <w:rPr>
              <w:rFonts w:ascii="Arial" w:hAnsi="Arial" w:cs="Arial"/>
              <w:sz w:val="22"/>
            </w:rPr>
            <w:t>B2 Zvyšovanie bezpečnosti a dostupnosti sídiel</w:t>
          </w:r>
        </w:sdtContent>
      </w:sdt>
    </w:p>
    <w:p w14:paraId="60D37D52" w14:textId="620AFE93" w:rsidR="00997F82" w:rsidRDefault="00997F82" w:rsidP="00DD3EE2">
      <w:pPr>
        <w:tabs>
          <w:tab w:val="left" w:pos="2268"/>
        </w:tabs>
        <w:spacing w:before="240" w:after="120" w:line="240" w:lineRule="auto"/>
        <w:ind w:left="2268" w:hanging="2268"/>
        <w:jc w:val="both"/>
        <w:rPr>
          <w:rFonts w:ascii="Arial" w:hAnsi="Arial" w:cs="Arial"/>
          <w:b/>
          <w:sz w:val="22"/>
        </w:rPr>
      </w:pPr>
      <w:r w:rsidRPr="009B3DD7">
        <w:rPr>
          <w:rFonts w:ascii="Arial" w:hAnsi="Arial" w:cs="Arial"/>
          <w:b/>
          <w:sz w:val="22"/>
        </w:rPr>
        <w:t xml:space="preserve">Schéma pomoci: </w:t>
      </w:r>
      <w:r w:rsidRPr="009B3DD7">
        <w:rPr>
          <w:rFonts w:ascii="Arial" w:hAnsi="Arial" w:cs="Arial"/>
          <w:b/>
          <w:sz w:val="22"/>
        </w:rPr>
        <w:tab/>
      </w:r>
      <w:sdt>
        <w:sdtPr>
          <w:rPr>
            <w:rFonts w:ascii="Arial" w:hAnsi="Arial" w:cs="Arial"/>
            <w:b/>
            <w:sz w:val="22"/>
          </w:rPr>
          <w:alias w:val="Schéma pomoci"/>
          <w:tag w:val="Schéma pomoci"/>
          <w:id w:val="-1311552872"/>
          <w:placeholder>
            <w:docPart w:val="499F365F6C2C452B860A876DCE3C7865"/>
          </w:placeholder>
          <w:comboBox>
            <w:listItem w:value="Vyberte položku."/>
            <w:listItem w:displayText="Schéma minimálnej pomoci na podporu mikro a malých podnikov (ďalej len &quot;schéma pomoci&quot;)" w:value="Schéma minimálnej pomoci na podporu mikro a malých podnikov (ďalej len &quot;schéma pomoci&quot;)"/>
            <w:listItem w:displayText="neaplikuje sa" w:value="neaplikuje sa"/>
          </w:comboBox>
        </w:sdtPr>
        <w:sdtContent>
          <w:r w:rsidR="00557D28">
            <w:rPr>
              <w:rFonts w:ascii="Arial" w:hAnsi="Arial" w:cs="Arial"/>
              <w:b/>
              <w:sz w:val="22"/>
            </w:rPr>
            <w:t>neaplikuje sa</w:t>
          </w:r>
        </w:sdtContent>
      </w:sdt>
    </w:p>
    <w:sdt>
      <w:sdtPr>
        <w:rPr>
          <w:rFonts w:ascii="Arial" w:hAnsi="Arial" w:cs="Arial"/>
          <w:b/>
          <w:sz w:val="22"/>
        </w:rPr>
        <w:id w:val="1747996256"/>
        <w:lock w:val="contentLocked"/>
        <w:placeholder>
          <w:docPart w:val="BD1635A8C8734B0292C93EB1471A4FBD"/>
        </w:placeholder>
        <w:group/>
      </w:sdtPr>
      <w:sdtEndPr>
        <w:rPr>
          <w:b w:val="0"/>
        </w:rPr>
      </w:sdtEndPr>
      <w:sdtContent>
        <w:p w14:paraId="1D4A1195" w14:textId="77777777" w:rsidR="00997F82" w:rsidRPr="009B3DD7" w:rsidRDefault="00997F82" w:rsidP="00DD3EE2">
          <w:pPr>
            <w:tabs>
              <w:tab w:val="left" w:pos="2268"/>
            </w:tabs>
            <w:spacing w:before="240" w:after="120" w:line="240" w:lineRule="auto"/>
            <w:ind w:left="2268" w:hanging="2268"/>
            <w:rPr>
              <w:rFonts w:ascii="Arial" w:hAnsi="Arial" w:cs="Arial"/>
              <w:sz w:val="22"/>
            </w:rPr>
          </w:pPr>
          <w:r w:rsidRPr="009B3DD7">
            <w:rPr>
              <w:rFonts w:ascii="Arial" w:hAnsi="Arial" w:cs="Arial"/>
              <w:b/>
              <w:sz w:val="22"/>
            </w:rPr>
            <w:t>Fond:</w:t>
          </w:r>
          <w:r w:rsidRPr="009B3DD7">
            <w:rPr>
              <w:rFonts w:ascii="Arial" w:hAnsi="Arial" w:cs="Arial"/>
              <w:b/>
              <w:sz w:val="22"/>
            </w:rPr>
            <w:tab/>
          </w:r>
          <w:r>
            <w:rPr>
              <w:rFonts w:ascii="Arial" w:hAnsi="Arial" w:cs="Arial"/>
              <w:sz w:val="22"/>
            </w:rPr>
            <w:t>Európsky fon</w:t>
          </w:r>
          <w:r w:rsidRPr="009B3DD7">
            <w:rPr>
              <w:rFonts w:ascii="Arial" w:hAnsi="Arial" w:cs="Arial"/>
              <w:sz w:val="22"/>
            </w:rPr>
            <w:t>d regionálneho rozvoja (ďalej len „EFRR”)</w:t>
          </w:r>
        </w:p>
      </w:sdtContent>
    </w:sdt>
    <w:p w14:paraId="3D913E1F" w14:textId="77777777" w:rsidR="00997F82" w:rsidRDefault="00997F82" w:rsidP="00DD3EE2">
      <w:pPr>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Identifikácia MAS</w:t>
      </w:r>
    </w:p>
    <w:p w14:paraId="0808FF8F" w14:textId="029FDA07" w:rsidR="00997F82" w:rsidRPr="00B50BAE" w:rsidRDefault="00997F82" w:rsidP="00DD3EE2">
      <w:pPr>
        <w:tabs>
          <w:tab w:val="left" w:pos="1418"/>
        </w:tabs>
        <w:spacing w:before="120" w:after="120" w:line="240" w:lineRule="auto"/>
        <w:ind w:left="1418" w:hanging="1418"/>
        <w:rPr>
          <w:rFonts w:ascii="Arial" w:hAnsi="Arial" w:cs="Arial"/>
          <w:sz w:val="22"/>
        </w:rPr>
      </w:pPr>
      <w:r w:rsidRPr="00B50BAE">
        <w:rPr>
          <w:rFonts w:ascii="Arial" w:hAnsi="Arial" w:cs="Arial"/>
          <w:sz w:val="22"/>
        </w:rPr>
        <w:t>Názov:</w:t>
      </w:r>
      <w:r>
        <w:rPr>
          <w:rFonts w:ascii="Arial" w:hAnsi="Arial" w:cs="Arial"/>
          <w:sz w:val="22"/>
        </w:rPr>
        <w:tab/>
      </w:r>
      <w:r w:rsidR="00A81E4A">
        <w:rPr>
          <w:rFonts w:ascii="Arial" w:hAnsi="Arial" w:cs="Arial"/>
          <w:i/>
          <w:sz w:val="22"/>
        </w:rPr>
        <w:t>Miestna akčná skupina Strážovské vrchy</w:t>
      </w:r>
      <w:r w:rsidRPr="00B50BAE">
        <w:rPr>
          <w:rFonts w:ascii="Arial" w:hAnsi="Arial" w:cs="Arial"/>
          <w:sz w:val="22"/>
        </w:rPr>
        <w:t xml:space="preserve"> </w:t>
      </w:r>
    </w:p>
    <w:p w14:paraId="5C40D1B0" w14:textId="34443390" w:rsidR="00997F82" w:rsidRPr="00B50BAE" w:rsidRDefault="00997F82" w:rsidP="00F30DAB">
      <w:pPr>
        <w:tabs>
          <w:tab w:val="left" w:pos="1418"/>
        </w:tabs>
        <w:spacing w:before="120" w:after="0" w:line="240" w:lineRule="auto"/>
        <w:rPr>
          <w:rFonts w:ascii="Arial" w:hAnsi="Arial" w:cs="Arial"/>
          <w:i/>
          <w:sz w:val="22"/>
        </w:rPr>
      </w:pPr>
      <w:r w:rsidRPr="00B50BAE">
        <w:rPr>
          <w:rFonts w:ascii="Arial" w:hAnsi="Arial" w:cs="Arial"/>
          <w:sz w:val="22"/>
        </w:rPr>
        <w:t>Sídlo:</w:t>
      </w:r>
      <w:r w:rsidRPr="00B50BAE">
        <w:rPr>
          <w:rFonts w:ascii="Arial" w:hAnsi="Arial" w:cs="Arial"/>
          <w:sz w:val="22"/>
        </w:rPr>
        <w:tab/>
      </w:r>
      <w:r w:rsidR="00A81E4A">
        <w:rPr>
          <w:rFonts w:ascii="Arial" w:hAnsi="Arial" w:cs="Arial"/>
          <w:i/>
          <w:sz w:val="22"/>
        </w:rPr>
        <w:t>M. R. Štefánika 4</w:t>
      </w:r>
    </w:p>
    <w:p w14:paraId="2FDA933C" w14:textId="192166DC" w:rsidR="0015023D" w:rsidRPr="003A2918" w:rsidRDefault="00997F82" w:rsidP="003A2918">
      <w:pPr>
        <w:tabs>
          <w:tab w:val="left" w:pos="1418"/>
        </w:tabs>
        <w:spacing w:after="0" w:line="240" w:lineRule="auto"/>
        <w:rPr>
          <w:rFonts w:ascii="Arial" w:hAnsi="Arial" w:cs="Arial"/>
          <w:i/>
          <w:sz w:val="22"/>
          <w:highlight w:val="yellow"/>
        </w:rPr>
      </w:pPr>
      <w:r w:rsidRPr="00B50BAE">
        <w:rPr>
          <w:rFonts w:ascii="Arial" w:hAnsi="Arial" w:cs="Arial"/>
          <w:i/>
          <w:sz w:val="22"/>
        </w:rPr>
        <w:tab/>
      </w:r>
      <w:r w:rsidR="00A81E4A" w:rsidRPr="00A81E4A">
        <w:rPr>
          <w:rFonts w:ascii="Arial" w:hAnsi="Arial" w:cs="Arial"/>
          <w:i/>
          <w:sz w:val="22"/>
        </w:rPr>
        <w:t>914 51  Trenčianske Teplice</w:t>
      </w:r>
    </w:p>
    <w:p w14:paraId="11916F01" w14:textId="77777777" w:rsidR="00997F82" w:rsidRPr="009B3DD7"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9B3DD7">
        <w:rPr>
          <w:rFonts w:ascii="Arial" w:hAnsi="Arial" w:cs="Arial"/>
          <w:b/>
          <w:color w:val="44546A" w:themeColor="text2"/>
          <w:szCs w:val="19"/>
        </w:rPr>
        <w:t>Dĺžka trvania</w:t>
      </w:r>
      <w:r>
        <w:rPr>
          <w:rFonts w:ascii="Arial" w:hAnsi="Arial" w:cs="Arial"/>
          <w:b/>
          <w:color w:val="44546A" w:themeColor="text2"/>
          <w:szCs w:val="19"/>
        </w:rPr>
        <w:t xml:space="preserve"> výzvy</w:t>
      </w:r>
    </w:p>
    <w:p w14:paraId="135C335A" w14:textId="7B619CB9" w:rsidR="00997F82" w:rsidRPr="009B3DD7" w:rsidRDefault="00997F82" w:rsidP="00DD3EE2">
      <w:pPr>
        <w:tabs>
          <w:tab w:val="left" w:pos="1985"/>
        </w:tabs>
        <w:spacing w:before="240" w:after="120" w:line="240" w:lineRule="auto"/>
        <w:ind w:left="1985" w:hanging="1985"/>
        <w:rPr>
          <w:rFonts w:ascii="Arial" w:hAnsi="Arial" w:cs="Arial"/>
          <w:sz w:val="22"/>
        </w:rPr>
      </w:pPr>
      <w:r w:rsidRPr="009B3DD7">
        <w:rPr>
          <w:rFonts w:ascii="Arial" w:hAnsi="Arial" w:cs="Arial"/>
          <w:b/>
          <w:sz w:val="22"/>
        </w:rPr>
        <w:t>Dátum vyhlásenia:</w:t>
      </w:r>
      <w:r w:rsidRPr="009B3DD7">
        <w:rPr>
          <w:rFonts w:ascii="Arial" w:hAnsi="Arial" w:cs="Arial"/>
          <w:sz w:val="22"/>
        </w:rPr>
        <w:tab/>
      </w:r>
      <w:sdt>
        <w:sdtPr>
          <w:rPr>
            <w:rFonts w:ascii="Arial" w:hAnsi="Arial" w:cs="Arial"/>
            <w:sz w:val="22"/>
          </w:rPr>
          <w:id w:val="-997568820"/>
          <w:placeholder>
            <w:docPart w:val="AFD889F97F99478CA19E00A9D5338704"/>
          </w:placeholder>
          <w:date w:fullDate="2022-10-18T00:00:00Z">
            <w:dateFormat w:val="d. M. yyyy"/>
            <w:lid w:val="sk-SK"/>
            <w:storeMappedDataAs w:val="dateTime"/>
            <w:calendar w:val="gregorian"/>
          </w:date>
        </w:sdtPr>
        <w:sdtContent>
          <w:r w:rsidR="00557D28">
            <w:rPr>
              <w:rFonts w:ascii="Arial" w:hAnsi="Arial" w:cs="Arial"/>
              <w:sz w:val="22"/>
            </w:rPr>
            <w:t>18. 10. 2022</w:t>
          </w:r>
        </w:sdtContent>
      </w:sdt>
    </w:p>
    <w:p w14:paraId="532ABE8D" w14:textId="608C5F83" w:rsidR="00997F82" w:rsidRPr="0094069A" w:rsidRDefault="00997F82" w:rsidP="00DD3EE2">
      <w:pPr>
        <w:tabs>
          <w:tab w:val="left" w:pos="1701"/>
          <w:tab w:val="left" w:pos="1985"/>
        </w:tabs>
        <w:spacing w:before="120" w:after="120" w:line="240" w:lineRule="auto"/>
        <w:ind w:left="1985" w:hanging="1985"/>
        <w:jc w:val="both"/>
        <w:rPr>
          <w:rFonts w:ascii="Arial" w:hAnsi="Arial" w:cs="Arial"/>
          <w:sz w:val="22"/>
        </w:rPr>
      </w:pPr>
      <w:r w:rsidRPr="009B3DD7">
        <w:rPr>
          <w:rFonts w:ascii="Arial" w:hAnsi="Arial" w:cs="Arial"/>
          <w:b/>
          <w:sz w:val="22"/>
        </w:rPr>
        <w:t>Dátum uzavretia:</w:t>
      </w:r>
      <w:r w:rsidRPr="009B3DD7">
        <w:rPr>
          <w:rFonts w:ascii="Arial" w:hAnsi="Arial" w:cs="Arial"/>
          <w:sz w:val="22"/>
        </w:rPr>
        <w:t xml:space="preserve"> </w:t>
      </w:r>
      <w:r w:rsidRPr="009B3DD7">
        <w:rPr>
          <w:rFonts w:ascii="Arial" w:hAnsi="Arial" w:cs="Arial"/>
          <w:sz w:val="22"/>
        </w:rPr>
        <w:tab/>
      </w:r>
      <w:r w:rsidRPr="00D43050">
        <w:rPr>
          <w:rFonts w:ascii="Arial" w:hAnsi="Arial" w:cs="Arial"/>
          <w:sz w:val="22"/>
        </w:rPr>
        <w:t xml:space="preserve">MAS uzavrie výzvu na predkladanie žiadostí o poskytnutie príspevku </w:t>
      </w:r>
      <w:r w:rsidRPr="00466FC1">
        <w:rPr>
          <w:rFonts w:ascii="Arial" w:hAnsi="Arial" w:cs="Arial"/>
          <w:sz w:val="22"/>
        </w:rPr>
        <w:t>(ďalej len „výzva“) v prípade vyčerpania finančných prostriedkov alokovaných na výzvu</w:t>
      </w:r>
      <w:r w:rsidRPr="0094069A">
        <w:rPr>
          <w:rFonts w:ascii="Arial" w:hAnsi="Arial" w:cs="Arial"/>
          <w:sz w:val="22"/>
        </w:rPr>
        <w:t>. MAS zverejní informáciu o</w:t>
      </w:r>
      <w:r w:rsidRPr="004E521B">
        <w:rPr>
          <w:rFonts w:ascii="Arial" w:hAnsi="Arial" w:cs="Arial"/>
          <w:sz w:val="22"/>
        </w:rPr>
        <w:t> </w:t>
      </w:r>
      <w:r w:rsidRPr="006875BA">
        <w:rPr>
          <w:rFonts w:ascii="Arial" w:hAnsi="Arial" w:cs="Arial"/>
          <w:sz w:val="22"/>
        </w:rPr>
        <w:t xml:space="preserve">plánovanom uzavretí výzvy na svojom webovom sídle </w:t>
      </w:r>
      <w:hyperlink r:id="rId8" w:history="1">
        <w:r w:rsidR="00A81E4A" w:rsidRPr="00E82983">
          <w:rPr>
            <w:rStyle w:val="Hypertextovprepojenie"/>
            <w:rFonts w:cs="Arial"/>
            <w:sz w:val="22"/>
          </w:rPr>
          <w:t>www.mas-sv.sk</w:t>
        </w:r>
      </w:hyperlink>
      <w:r w:rsidR="00A81E4A">
        <w:rPr>
          <w:rFonts w:ascii="Arial" w:hAnsi="Arial" w:cs="Arial"/>
          <w:sz w:val="22"/>
        </w:rPr>
        <w:t xml:space="preserve"> </w:t>
      </w:r>
      <w:r w:rsidRPr="00D01EF0">
        <w:rPr>
          <w:rFonts w:ascii="Arial" w:hAnsi="Arial" w:cs="Arial"/>
          <w:sz w:val="22"/>
        </w:rPr>
        <w:t>v spolupráci s </w:t>
      </w:r>
      <w:r>
        <w:rPr>
          <w:rFonts w:ascii="Arial" w:hAnsi="Arial" w:cs="Arial"/>
          <w:sz w:val="22"/>
        </w:rPr>
        <w:t>R</w:t>
      </w:r>
      <w:r w:rsidRPr="00D01EF0">
        <w:rPr>
          <w:rFonts w:ascii="Arial" w:hAnsi="Arial" w:cs="Arial"/>
          <w:sz w:val="22"/>
        </w:rPr>
        <w:t xml:space="preserve">iadiacim orgánom pre IROP (ďalej len „RO“) zabezpečí jej zverejnenie na webovom sídle RO </w:t>
      </w:r>
      <w:hyperlink r:id="rId9" w:history="1">
        <w:r w:rsidR="00495F6E" w:rsidRPr="00495F6E">
          <w:rPr>
            <w:rStyle w:val="Hypertextovprepojenie"/>
            <w:rFonts w:cs="Arial"/>
            <w:sz w:val="22"/>
          </w:rPr>
          <w:t>www.mirri.gov.sk</w:t>
        </w:r>
      </w:hyperlink>
      <w:r w:rsidRPr="00D01EF0">
        <w:rPr>
          <w:rFonts w:ascii="Arial" w:hAnsi="Arial" w:cs="Arial"/>
          <w:sz w:val="22"/>
        </w:rPr>
        <w:t xml:space="preserve">. </w:t>
      </w:r>
      <w:r w:rsidRPr="00D43050">
        <w:rPr>
          <w:rFonts w:ascii="Arial" w:hAnsi="Arial" w:cs="Arial"/>
          <w:sz w:val="22"/>
        </w:rPr>
        <w:t>Oznámenie o plánovanom uzavretí výzvy bude</w:t>
      </w:r>
      <w:r w:rsidRPr="00466FC1">
        <w:rPr>
          <w:rFonts w:ascii="Arial" w:hAnsi="Arial" w:cs="Arial"/>
          <w:sz w:val="22"/>
        </w:rPr>
        <w:t xml:space="preserve"> zverejnené najneskôr mesiac pred plánovaným dátumom uzavretia výzvy. Možnosť uzavretia výzvy nie je obmedzená konečnými t</w:t>
      </w:r>
      <w:r w:rsidRPr="0094069A">
        <w:rPr>
          <w:rFonts w:ascii="Arial" w:hAnsi="Arial" w:cs="Arial"/>
          <w:sz w:val="22"/>
        </w:rPr>
        <w:t>ermínmi jednotlivých hodnotiacich kôl.</w:t>
      </w:r>
    </w:p>
    <w:p w14:paraId="29DD07EB" w14:textId="77777777" w:rsidR="00997F82" w:rsidRPr="00C13613"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C13613">
        <w:rPr>
          <w:rFonts w:ascii="Arial" w:hAnsi="Arial" w:cs="Arial"/>
          <w:b/>
          <w:color w:val="44546A" w:themeColor="text2"/>
          <w:szCs w:val="19"/>
        </w:rPr>
        <w:t xml:space="preserve">Indikatívna výška finančných prostriedkov vyčlenených na výzvu </w:t>
      </w:r>
    </w:p>
    <w:p w14:paraId="1F8598B1" w14:textId="58E256D1" w:rsidR="00997F82" w:rsidRPr="00CD1F3C" w:rsidRDefault="00997F82" w:rsidP="00DD3EE2">
      <w:pPr>
        <w:spacing w:before="240" w:after="120" w:line="240" w:lineRule="auto"/>
        <w:jc w:val="both"/>
        <w:rPr>
          <w:rFonts w:ascii="Arial" w:hAnsi="Arial" w:cs="Arial"/>
          <w:sz w:val="22"/>
        </w:rPr>
      </w:pPr>
      <w:r w:rsidRPr="00CD1F3C">
        <w:rPr>
          <w:rFonts w:ascii="Arial" w:hAnsi="Arial" w:cs="Arial"/>
          <w:sz w:val="22"/>
        </w:rPr>
        <w:t xml:space="preserve">Indikatívna výška finančných prostriedkov alokovaných na výzvu predstavuje </w:t>
      </w:r>
      <w:r w:rsidR="00743FC5">
        <w:rPr>
          <w:rFonts w:ascii="Arial" w:hAnsi="Arial" w:cs="Arial"/>
          <w:b/>
          <w:sz w:val="22"/>
        </w:rPr>
        <w:t>3</w:t>
      </w:r>
      <w:r w:rsidR="0000199F">
        <w:rPr>
          <w:rFonts w:ascii="Arial" w:hAnsi="Arial" w:cs="Arial"/>
          <w:b/>
          <w:sz w:val="22"/>
        </w:rPr>
        <w:t xml:space="preserve">0 000,00 </w:t>
      </w:r>
      <w:r>
        <w:rPr>
          <w:rFonts w:ascii="Arial" w:hAnsi="Arial" w:cs="Arial"/>
          <w:b/>
          <w:sz w:val="22"/>
        </w:rPr>
        <w:t>EUR.</w:t>
      </w:r>
      <w:r w:rsidRPr="00CD1F3C">
        <w:rPr>
          <w:rFonts w:ascii="Arial" w:hAnsi="Arial" w:cs="Arial"/>
          <w:sz w:val="22"/>
        </w:rPr>
        <w:t xml:space="preserve"> </w:t>
      </w:r>
    </w:p>
    <w:p w14:paraId="633F7B5E" w14:textId="77777777" w:rsidR="00997F82" w:rsidRDefault="00997F82" w:rsidP="00DD3EE2">
      <w:pPr>
        <w:pStyle w:val="Default"/>
        <w:spacing w:before="120" w:after="120"/>
        <w:jc w:val="both"/>
        <w:rPr>
          <w:sz w:val="22"/>
          <w:szCs w:val="22"/>
        </w:rPr>
      </w:pPr>
      <w:r>
        <w:rPr>
          <w:sz w:val="22"/>
          <w:szCs w:val="22"/>
        </w:rPr>
        <w:t>MAS</w:t>
      </w:r>
      <w:r w:rsidRPr="00CD1F3C">
        <w:rPr>
          <w:sz w:val="22"/>
          <w:szCs w:val="22"/>
        </w:rPr>
        <w:t xml:space="preserve"> je oprávnen</w:t>
      </w:r>
      <w:r>
        <w:rPr>
          <w:sz w:val="22"/>
          <w:szCs w:val="22"/>
        </w:rPr>
        <w:t>á</w:t>
      </w:r>
      <w:r w:rsidRPr="00CD1F3C">
        <w:rPr>
          <w:sz w:val="22"/>
          <w:szCs w:val="22"/>
        </w:rPr>
        <w:t xml:space="preserve"> kedykoľvek v priebehu trvania výzvy zmeniť indikatívnu výšku finančných prostriedkov vyčlenených na výzvu. Prípadná zmena indikatívnej výšky finančných prostriedkov alokovaných na výzvu, vrátane zdôvodnenia tejto zmeny bude zverejnená na webovom sídle </w:t>
      </w:r>
      <w:r>
        <w:rPr>
          <w:sz w:val="22"/>
          <w:szCs w:val="22"/>
        </w:rPr>
        <w:t xml:space="preserve">MAS a </w:t>
      </w:r>
      <w:r w:rsidRPr="00CD1F3C">
        <w:rPr>
          <w:sz w:val="22"/>
          <w:szCs w:val="22"/>
        </w:rPr>
        <w:t xml:space="preserve">RO. Rovnako bude na webovom sídle </w:t>
      </w:r>
      <w:r>
        <w:rPr>
          <w:sz w:val="22"/>
          <w:szCs w:val="22"/>
        </w:rPr>
        <w:t>MAS</w:t>
      </w:r>
      <w:r w:rsidRPr="00CD1F3C">
        <w:rPr>
          <w:sz w:val="22"/>
          <w:szCs w:val="22"/>
        </w:rPr>
        <w:t xml:space="preserve"> počas trvania výzvy zverejnená informácia o</w:t>
      </w:r>
      <w:r>
        <w:rPr>
          <w:sz w:val="22"/>
          <w:szCs w:val="22"/>
        </w:rPr>
        <w:t>:</w:t>
      </w:r>
    </w:p>
    <w:p w14:paraId="156CA06A" w14:textId="2730F647" w:rsidR="00997F82" w:rsidRDefault="00997F82" w:rsidP="00DD3EE2">
      <w:pPr>
        <w:pStyle w:val="Default"/>
        <w:numPr>
          <w:ilvl w:val="0"/>
          <w:numId w:val="5"/>
        </w:numPr>
        <w:spacing w:before="120" w:after="120"/>
        <w:jc w:val="both"/>
        <w:rPr>
          <w:sz w:val="22"/>
          <w:szCs w:val="22"/>
        </w:rPr>
      </w:pPr>
      <w:r w:rsidRPr="0007530C">
        <w:rPr>
          <w:b/>
          <w:sz w:val="22"/>
          <w:szCs w:val="22"/>
        </w:rPr>
        <w:t>výške žiadaného príspevku</w:t>
      </w:r>
      <w:r>
        <w:rPr>
          <w:sz w:val="22"/>
          <w:szCs w:val="22"/>
        </w:rPr>
        <w:t xml:space="preserve"> </w:t>
      </w:r>
      <w:r>
        <w:rPr>
          <w:b/>
          <w:sz w:val="22"/>
          <w:szCs w:val="22"/>
        </w:rPr>
        <w:t xml:space="preserve">v schvaľovaní </w:t>
      </w:r>
      <w:r>
        <w:rPr>
          <w:sz w:val="22"/>
          <w:szCs w:val="22"/>
        </w:rPr>
        <w:t>po ukončení každého hodnotiaceho kola – teda výška žiadaného príspevku (po ukončení možnosti predkladať žiadosti do príslušného hodnotiaceho kola) v</w:t>
      </w:r>
      <w:r w:rsidR="00CF002D">
        <w:rPr>
          <w:sz w:val="22"/>
          <w:szCs w:val="22"/>
        </w:rPr>
        <w:t> žiadostiach o poskytnutie príspevku (ďalej aj „</w:t>
      </w:r>
      <w:proofErr w:type="spellStart"/>
      <w:r>
        <w:rPr>
          <w:sz w:val="22"/>
          <w:szCs w:val="22"/>
        </w:rPr>
        <w:t>ŽoPr</w:t>
      </w:r>
      <w:proofErr w:type="spellEnd"/>
      <w:r w:rsidR="00CF002D">
        <w:rPr>
          <w:sz w:val="22"/>
          <w:szCs w:val="22"/>
        </w:rPr>
        <w:t>“)</w:t>
      </w:r>
      <w:r>
        <w:rPr>
          <w:sz w:val="22"/>
          <w:szCs w:val="22"/>
        </w:rPr>
        <w:t>, o ktorých ešte MAS nerozhodla o ich schválení alebo neschválení</w:t>
      </w:r>
    </w:p>
    <w:p w14:paraId="0352BF21" w14:textId="77777777" w:rsidR="00997F82" w:rsidRPr="00CD1F3C" w:rsidRDefault="00997F82" w:rsidP="00DD3EE2">
      <w:pPr>
        <w:pStyle w:val="Default"/>
        <w:numPr>
          <w:ilvl w:val="0"/>
          <w:numId w:val="5"/>
        </w:numPr>
        <w:spacing w:before="120" w:after="120"/>
        <w:jc w:val="both"/>
        <w:rPr>
          <w:sz w:val="22"/>
          <w:szCs w:val="22"/>
        </w:rPr>
      </w:pPr>
      <w:r w:rsidRPr="006332B3">
        <w:rPr>
          <w:b/>
          <w:sz w:val="22"/>
          <w:szCs w:val="22"/>
        </w:rPr>
        <w:t>aktuálnej disponibilnej indikatívnej výške finančných prostriedkov</w:t>
      </w:r>
      <w:r w:rsidRPr="00CD1F3C">
        <w:rPr>
          <w:sz w:val="22"/>
          <w:szCs w:val="22"/>
        </w:rPr>
        <w:t xml:space="preserve"> vyčlenených na výzvu</w:t>
      </w:r>
      <w:r>
        <w:rPr>
          <w:sz w:val="22"/>
          <w:szCs w:val="22"/>
        </w:rPr>
        <w:t xml:space="preserve"> </w:t>
      </w:r>
      <w:r w:rsidRPr="00CD1F3C">
        <w:rPr>
          <w:sz w:val="22"/>
          <w:szCs w:val="22"/>
        </w:rPr>
        <w:t xml:space="preserve">(po ukončení </w:t>
      </w:r>
      <w:r>
        <w:rPr>
          <w:sz w:val="22"/>
          <w:szCs w:val="22"/>
        </w:rPr>
        <w:t>schvaľovania žiadostí v každom</w:t>
      </w:r>
      <w:r w:rsidRPr="00CD1F3C">
        <w:rPr>
          <w:sz w:val="22"/>
          <w:szCs w:val="22"/>
        </w:rPr>
        <w:t xml:space="preserve"> hodnotiac</w:t>
      </w:r>
      <w:r>
        <w:rPr>
          <w:sz w:val="22"/>
          <w:szCs w:val="22"/>
        </w:rPr>
        <w:t>om</w:t>
      </w:r>
      <w:r w:rsidRPr="00CD1F3C">
        <w:rPr>
          <w:sz w:val="22"/>
          <w:szCs w:val="22"/>
        </w:rPr>
        <w:t xml:space="preserve"> k</w:t>
      </w:r>
      <w:r>
        <w:rPr>
          <w:sz w:val="22"/>
          <w:szCs w:val="22"/>
        </w:rPr>
        <w:t>ole</w:t>
      </w:r>
      <w:r w:rsidRPr="00CD1F3C">
        <w:rPr>
          <w:sz w:val="22"/>
          <w:szCs w:val="22"/>
        </w:rPr>
        <w:t>)</w:t>
      </w:r>
      <w:r>
        <w:rPr>
          <w:sz w:val="22"/>
          <w:szCs w:val="22"/>
        </w:rPr>
        <w:t xml:space="preserve">, </w:t>
      </w:r>
      <w:proofErr w:type="spellStart"/>
      <w:r>
        <w:rPr>
          <w:sz w:val="22"/>
          <w:szCs w:val="22"/>
        </w:rPr>
        <w:t>t.j</w:t>
      </w:r>
      <w:proofErr w:type="spellEnd"/>
      <w:r>
        <w:rPr>
          <w:sz w:val="22"/>
          <w:szCs w:val="22"/>
        </w:rPr>
        <w:t xml:space="preserve">. indikatívna výška </w:t>
      </w:r>
      <w:r>
        <w:rPr>
          <w:sz w:val="22"/>
          <w:szCs w:val="22"/>
        </w:rPr>
        <w:lastRenderedPageBreak/>
        <w:t>finančných prostriedkov alokovaných na výzvu znížená o hodnotu už schválených príspevkov</w:t>
      </w:r>
      <w:r w:rsidRPr="00CD1F3C">
        <w:rPr>
          <w:sz w:val="22"/>
          <w:szCs w:val="22"/>
        </w:rPr>
        <w:t>.</w:t>
      </w:r>
    </w:p>
    <w:p w14:paraId="187B0672" w14:textId="77777777" w:rsidR="00997F82" w:rsidRPr="0007530C" w:rsidRDefault="00997F82" w:rsidP="00DD3EE2">
      <w:pPr>
        <w:numPr>
          <w:ilvl w:val="1"/>
          <w:numId w:val="1"/>
        </w:numPr>
        <w:spacing w:before="480" w:after="240" w:line="240" w:lineRule="auto"/>
        <w:ind w:left="709" w:hanging="567"/>
        <w:rPr>
          <w:rFonts w:ascii="Arial" w:hAnsi="Arial" w:cs="Arial"/>
          <w:b/>
          <w:color w:val="44546A" w:themeColor="text2"/>
          <w:szCs w:val="19"/>
        </w:rPr>
      </w:pPr>
      <w:r w:rsidRPr="0007530C">
        <w:rPr>
          <w:rFonts w:ascii="Arial" w:hAnsi="Arial" w:cs="Arial"/>
          <w:b/>
          <w:color w:val="44546A" w:themeColor="text2"/>
          <w:szCs w:val="19"/>
        </w:rPr>
        <w:t>Financovanie projektu</w:t>
      </w:r>
    </w:p>
    <w:p w14:paraId="42B2F266" w14:textId="74D5BC4F" w:rsidR="00997F82" w:rsidRDefault="00997F82" w:rsidP="00116361">
      <w:pPr>
        <w:spacing w:before="120" w:after="120" w:line="240" w:lineRule="auto"/>
        <w:jc w:val="both"/>
        <w:rPr>
          <w:rFonts w:ascii="Arial" w:hAnsi="Arial" w:cs="Arial"/>
          <w:sz w:val="22"/>
        </w:rPr>
      </w:pPr>
      <w:r w:rsidRPr="0007530C">
        <w:rPr>
          <w:rFonts w:ascii="Arial" w:hAnsi="Arial" w:cs="Arial"/>
          <w:sz w:val="22"/>
        </w:rPr>
        <w:t>Príspevok na financovanie projektov v rámci tejto výzvy (vyjadrený ako percento z celkových oprávne</w:t>
      </w:r>
      <w:r>
        <w:rPr>
          <w:rFonts w:ascii="Arial" w:hAnsi="Arial" w:cs="Arial"/>
          <w:sz w:val="22"/>
        </w:rPr>
        <w:t xml:space="preserve">ných výdavkov) je poskytovaný maximálne vo výške </w:t>
      </w:r>
      <w:r w:rsidR="00150E95">
        <w:rPr>
          <w:rFonts w:ascii="Arial" w:hAnsi="Arial" w:cs="Arial"/>
          <w:sz w:val="22"/>
        </w:rPr>
        <w:t xml:space="preserve">95 </w:t>
      </w:r>
      <w:r>
        <w:rPr>
          <w:rFonts w:ascii="Arial" w:hAnsi="Arial" w:cs="Arial"/>
          <w:sz w:val="22"/>
        </w:rPr>
        <w:t xml:space="preserve">%. Výška spolufinancovania žiadateľa je </w:t>
      </w:r>
      <w:r w:rsidRPr="00F01F39">
        <w:rPr>
          <w:rFonts w:ascii="Arial" w:hAnsi="Arial" w:cs="Arial"/>
          <w:sz w:val="22"/>
        </w:rPr>
        <w:t>minimálne</w:t>
      </w:r>
      <w:r>
        <w:rPr>
          <w:rFonts w:ascii="Arial" w:hAnsi="Arial" w:cs="Arial"/>
          <w:sz w:val="22"/>
        </w:rPr>
        <w:t xml:space="preserve"> </w:t>
      </w:r>
      <w:r w:rsidR="00150E95">
        <w:rPr>
          <w:rFonts w:ascii="Arial" w:hAnsi="Arial" w:cs="Arial"/>
          <w:sz w:val="22"/>
        </w:rPr>
        <w:t xml:space="preserve">5 </w:t>
      </w:r>
      <w:r>
        <w:rPr>
          <w:rFonts w:ascii="Arial" w:hAnsi="Arial" w:cs="Arial"/>
          <w:sz w:val="22"/>
        </w:rPr>
        <w:t>%.</w:t>
      </w:r>
    </w:p>
    <w:p w14:paraId="6609F943" w14:textId="77777777" w:rsidR="00997F82" w:rsidRDefault="00997F82" w:rsidP="00116361">
      <w:pPr>
        <w:spacing w:before="120" w:after="120" w:line="240" w:lineRule="auto"/>
        <w:jc w:val="both"/>
        <w:rPr>
          <w:rFonts w:ascii="Arial" w:hAnsi="Arial" w:cs="Arial"/>
          <w:sz w:val="22"/>
        </w:rPr>
      </w:pPr>
      <w:r>
        <w:rPr>
          <w:rFonts w:ascii="Arial" w:hAnsi="Arial" w:cs="Arial"/>
          <w:sz w:val="22"/>
        </w:rPr>
        <w:t>Príspevok na projekt sa vypláca systémom:</w:t>
      </w:r>
    </w:p>
    <w:p w14:paraId="27AC60C0" w14:textId="77777777" w:rsidR="00997F82" w:rsidRDefault="00997F82" w:rsidP="00116361">
      <w:pPr>
        <w:pStyle w:val="Odsekzoznamu"/>
        <w:numPr>
          <w:ilvl w:val="0"/>
          <w:numId w:val="22"/>
        </w:numPr>
        <w:spacing w:after="0" w:line="240" w:lineRule="auto"/>
        <w:ind w:left="714" w:hanging="357"/>
        <w:contextualSpacing w:val="0"/>
        <w:jc w:val="both"/>
        <w:rPr>
          <w:rFonts w:ascii="Arial" w:hAnsi="Arial" w:cs="Arial"/>
          <w:sz w:val="22"/>
        </w:rPr>
      </w:pPr>
      <w:r>
        <w:rPr>
          <w:rFonts w:ascii="Arial" w:hAnsi="Arial" w:cs="Arial"/>
          <w:sz w:val="22"/>
        </w:rPr>
        <w:t>refundácie,</w:t>
      </w:r>
    </w:p>
    <w:p w14:paraId="383C8DFB" w14:textId="77777777" w:rsidR="00997F82" w:rsidRDefault="00997F82" w:rsidP="00116361">
      <w:pPr>
        <w:autoSpaceDE w:val="0"/>
        <w:autoSpaceDN w:val="0"/>
        <w:adjustRightInd w:val="0"/>
        <w:spacing w:before="120" w:after="120" w:line="240" w:lineRule="auto"/>
        <w:jc w:val="both"/>
        <w:rPr>
          <w:rFonts w:ascii="Arial" w:hAnsi="Arial" w:cs="Arial"/>
          <w:sz w:val="22"/>
          <w:u w:val="single"/>
        </w:rPr>
      </w:pPr>
      <w:bookmarkStart w:id="4" w:name="_Hlk35605282"/>
      <w:r w:rsidRPr="00797DEA">
        <w:rPr>
          <w:rFonts w:ascii="Arial" w:hAnsi="Arial" w:cs="Arial"/>
          <w:sz w:val="22"/>
        </w:rPr>
        <w:t>Výzvou definované systémy financovania sú určené pre všetky typy oprávnených žiadateľov.</w:t>
      </w:r>
      <w:bookmarkEnd w:id="4"/>
      <w:r w:rsidRPr="00797DEA">
        <w:rPr>
          <w:rFonts w:ascii="Arial" w:hAnsi="Arial" w:cs="Arial"/>
          <w:sz w:val="22"/>
        </w:rPr>
        <w:t xml:space="preserve"> Systém financovania bude zakotvený v zmluve o poskytnutí príspevku v zmysle podmienok definovaných vo výzve.</w:t>
      </w:r>
    </w:p>
    <w:p w14:paraId="061F9786" w14:textId="77777777" w:rsidR="00997F82" w:rsidRPr="00D01EF0" w:rsidRDefault="00997F82" w:rsidP="00116361">
      <w:pPr>
        <w:autoSpaceDE w:val="0"/>
        <w:autoSpaceDN w:val="0"/>
        <w:adjustRightInd w:val="0"/>
        <w:spacing w:before="120" w:after="120" w:line="240" w:lineRule="auto"/>
        <w:jc w:val="both"/>
        <w:rPr>
          <w:rFonts w:ascii="Arial" w:hAnsi="Arial" w:cs="Arial"/>
          <w:sz w:val="22"/>
          <w:u w:val="single"/>
        </w:rPr>
      </w:pPr>
      <w:r w:rsidRPr="00D01EF0">
        <w:rPr>
          <w:rFonts w:ascii="Arial" w:hAnsi="Arial" w:cs="Arial"/>
          <w:sz w:val="22"/>
          <w:u w:val="single"/>
        </w:rPr>
        <w:t>Systém refundácie</w:t>
      </w:r>
    </w:p>
    <w:p w14:paraId="0504B225" w14:textId="39ABB460" w:rsidR="00997F82" w:rsidRPr="00D01EF0" w:rsidRDefault="00997F82" w:rsidP="00116361">
      <w:pPr>
        <w:autoSpaceDE w:val="0"/>
        <w:autoSpaceDN w:val="0"/>
        <w:adjustRightInd w:val="0"/>
        <w:spacing w:before="120" w:after="120" w:line="240" w:lineRule="auto"/>
        <w:jc w:val="both"/>
        <w:rPr>
          <w:rFonts w:ascii="Arial" w:hAnsi="Arial" w:cs="Arial"/>
          <w:sz w:val="22"/>
        </w:rPr>
      </w:pPr>
      <w:r w:rsidRPr="00D01EF0">
        <w:rPr>
          <w:rFonts w:ascii="Arial" w:hAnsi="Arial" w:cs="Arial"/>
          <w:sz w:val="22"/>
        </w:rPr>
        <w:t>Pri systéme refundácie sa finančné prostriedky príspevku preplácajú v pomere stanovenom na projekt na základe skutočne vynaložených oprávnených výdavkov, tzn. že žiadateľ (v tom čase užívateľ) je povinný realizovať výdavky najskôr z vlastných/úverových zdrojov a tie mu budú následne refundované (preplatené) v pomernej výške spolufinancovania príspevku na jeho účet uvedený v zmluve o poskytnutí príspevku.</w:t>
      </w:r>
    </w:p>
    <w:p w14:paraId="40334A12" w14:textId="77777777" w:rsidR="00997F82" w:rsidRPr="0007530C" w:rsidRDefault="00997F82" w:rsidP="00DD3EE2">
      <w:pPr>
        <w:keepNext/>
        <w:numPr>
          <w:ilvl w:val="1"/>
          <w:numId w:val="1"/>
        </w:numPr>
        <w:spacing w:before="480" w:after="240" w:line="240" w:lineRule="auto"/>
        <w:ind w:left="709" w:hanging="567"/>
        <w:rPr>
          <w:rFonts w:ascii="Arial" w:hAnsi="Arial" w:cs="Arial"/>
          <w:b/>
          <w:color w:val="44546A" w:themeColor="text2"/>
          <w:szCs w:val="19"/>
        </w:rPr>
      </w:pPr>
      <w:r>
        <w:rPr>
          <w:rFonts w:ascii="Arial" w:hAnsi="Arial" w:cs="Arial"/>
          <w:b/>
          <w:color w:val="44546A" w:themeColor="text2"/>
          <w:szCs w:val="19"/>
        </w:rPr>
        <w:t>Schvaľovací proces žiadosti o príspevok</w:t>
      </w:r>
    </w:p>
    <w:p w14:paraId="0AAD623E" w14:textId="77777777" w:rsidR="00997F82" w:rsidRDefault="00997F82" w:rsidP="00DD3EE2">
      <w:pPr>
        <w:pStyle w:val="Default"/>
        <w:spacing w:before="120" w:after="120"/>
        <w:jc w:val="both"/>
        <w:rPr>
          <w:sz w:val="22"/>
          <w:szCs w:val="22"/>
        </w:rPr>
      </w:pPr>
      <w:r w:rsidRPr="0027155D">
        <w:rPr>
          <w:sz w:val="22"/>
          <w:szCs w:val="22"/>
        </w:rPr>
        <w:t>Žiadateľ môže predložiť žiadosť o poskytnutie príspevku (ďalej len „</w:t>
      </w:r>
      <w:proofErr w:type="spellStart"/>
      <w:r w:rsidRPr="0027155D">
        <w:rPr>
          <w:sz w:val="22"/>
          <w:szCs w:val="22"/>
        </w:rPr>
        <w:t>ŽoPr</w:t>
      </w:r>
      <w:proofErr w:type="spellEnd"/>
      <w:r w:rsidRPr="0027155D">
        <w:rPr>
          <w:sz w:val="22"/>
          <w:szCs w:val="22"/>
        </w:rPr>
        <w:t xml:space="preserve">“) kedykoľvek od vyhlásenia výzvy až do uzavretia výzvy. Doručením </w:t>
      </w:r>
      <w:proofErr w:type="spellStart"/>
      <w:r w:rsidRPr="0027155D">
        <w:rPr>
          <w:sz w:val="22"/>
          <w:szCs w:val="22"/>
        </w:rPr>
        <w:t>ŽoP</w:t>
      </w:r>
      <w:r>
        <w:rPr>
          <w:sz w:val="22"/>
          <w:szCs w:val="22"/>
        </w:rPr>
        <w:t>r</w:t>
      </w:r>
      <w:proofErr w:type="spellEnd"/>
      <w:r w:rsidRPr="0027155D">
        <w:rPr>
          <w:sz w:val="22"/>
          <w:szCs w:val="22"/>
        </w:rPr>
        <w:t xml:space="preserve"> na adresu uvedenú vo výzve začína proces schvaľovania </w:t>
      </w:r>
      <w:proofErr w:type="spellStart"/>
      <w:r w:rsidRPr="0027155D">
        <w:rPr>
          <w:sz w:val="22"/>
          <w:szCs w:val="22"/>
        </w:rPr>
        <w:t>ŽoPr</w:t>
      </w:r>
      <w:proofErr w:type="spellEnd"/>
      <w:r w:rsidRPr="0027155D">
        <w:rPr>
          <w:sz w:val="22"/>
          <w:szCs w:val="22"/>
        </w:rPr>
        <w:t>, ktorý zahŕňa</w:t>
      </w:r>
      <w:r>
        <w:rPr>
          <w:sz w:val="22"/>
          <w:szCs w:val="22"/>
        </w:rPr>
        <w:t>:</w:t>
      </w:r>
    </w:p>
    <w:p w14:paraId="389EA5DD" w14:textId="77777777" w:rsidR="00997F82" w:rsidRDefault="00997F82" w:rsidP="00DD3EE2">
      <w:pPr>
        <w:pStyle w:val="Default"/>
        <w:numPr>
          <w:ilvl w:val="0"/>
          <w:numId w:val="10"/>
        </w:numPr>
        <w:ind w:left="714" w:hanging="357"/>
        <w:jc w:val="both"/>
        <w:rPr>
          <w:sz w:val="22"/>
          <w:szCs w:val="22"/>
        </w:rPr>
      </w:pPr>
      <w:r>
        <w:rPr>
          <w:sz w:val="22"/>
          <w:szCs w:val="22"/>
        </w:rPr>
        <w:t>administratívne overenie,</w:t>
      </w:r>
    </w:p>
    <w:p w14:paraId="394DD1BF" w14:textId="77777777" w:rsidR="00997F82" w:rsidRDefault="00997F82" w:rsidP="00DD3EE2">
      <w:pPr>
        <w:pStyle w:val="Default"/>
        <w:numPr>
          <w:ilvl w:val="0"/>
          <w:numId w:val="10"/>
        </w:numPr>
        <w:ind w:left="714" w:hanging="357"/>
        <w:jc w:val="both"/>
        <w:rPr>
          <w:sz w:val="22"/>
          <w:szCs w:val="22"/>
        </w:rPr>
      </w:pPr>
      <w:r w:rsidRPr="0027155D">
        <w:rPr>
          <w:sz w:val="22"/>
          <w:szCs w:val="22"/>
        </w:rPr>
        <w:t xml:space="preserve">odborné hodnotenie, </w:t>
      </w:r>
    </w:p>
    <w:p w14:paraId="79746AA5" w14:textId="77777777" w:rsidR="00997F82" w:rsidRDefault="00997F82" w:rsidP="00DD3EE2">
      <w:pPr>
        <w:pStyle w:val="Default"/>
        <w:numPr>
          <w:ilvl w:val="0"/>
          <w:numId w:val="10"/>
        </w:numPr>
        <w:ind w:left="714" w:hanging="357"/>
        <w:jc w:val="both"/>
        <w:rPr>
          <w:sz w:val="22"/>
          <w:szCs w:val="22"/>
        </w:rPr>
      </w:pPr>
      <w:r w:rsidRPr="0027155D">
        <w:rPr>
          <w:sz w:val="22"/>
          <w:szCs w:val="22"/>
        </w:rPr>
        <w:t>výber a </w:t>
      </w:r>
    </w:p>
    <w:p w14:paraId="022C291E" w14:textId="77777777" w:rsidR="00997F82" w:rsidRDefault="00997F82" w:rsidP="00DD3EE2">
      <w:pPr>
        <w:pStyle w:val="Default"/>
        <w:numPr>
          <w:ilvl w:val="0"/>
          <w:numId w:val="10"/>
        </w:numPr>
        <w:ind w:left="714" w:hanging="357"/>
        <w:jc w:val="both"/>
        <w:rPr>
          <w:sz w:val="22"/>
          <w:szCs w:val="22"/>
        </w:rPr>
      </w:pPr>
      <w:r>
        <w:rPr>
          <w:sz w:val="22"/>
          <w:szCs w:val="22"/>
        </w:rPr>
        <w:t>revízne postupy</w:t>
      </w:r>
      <w:r w:rsidRPr="0027155D">
        <w:rPr>
          <w:sz w:val="22"/>
          <w:szCs w:val="22"/>
        </w:rPr>
        <w:t xml:space="preserve">. </w:t>
      </w:r>
    </w:p>
    <w:p w14:paraId="73320A09" w14:textId="14B0A7B6" w:rsidR="00997F82" w:rsidRPr="0027155D" w:rsidRDefault="00997F82" w:rsidP="00DD3EE2">
      <w:pPr>
        <w:pStyle w:val="Default"/>
        <w:spacing w:before="120" w:after="120"/>
        <w:jc w:val="both"/>
        <w:rPr>
          <w:sz w:val="22"/>
          <w:szCs w:val="22"/>
        </w:rPr>
      </w:pPr>
      <w:r w:rsidRPr="0027155D">
        <w:rPr>
          <w:sz w:val="22"/>
          <w:szCs w:val="22"/>
        </w:rPr>
        <w:t>Celý proces schvaľovania </w:t>
      </w:r>
      <w:proofErr w:type="spellStart"/>
      <w:r w:rsidRPr="0027155D">
        <w:rPr>
          <w:sz w:val="22"/>
          <w:szCs w:val="22"/>
        </w:rPr>
        <w:t>ŽoPr</w:t>
      </w:r>
      <w:proofErr w:type="spellEnd"/>
      <w:r w:rsidRPr="0027155D">
        <w:rPr>
          <w:sz w:val="22"/>
          <w:szCs w:val="22"/>
        </w:rPr>
        <w:t xml:space="preserve"> je popísaný v kapitole </w:t>
      </w:r>
      <w:r>
        <w:rPr>
          <w:sz w:val="22"/>
          <w:szCs w:val="22"/>
        </w:rPr>
        <w:t>5</w:t>
      </w:r>
      <w:r w:rsidRPr="0027155D">
        <w:rPr>
          <w:sz w:val="22"/>
          <w:szCs w:val="22"/>
        </w:rPr>
        <w:t xml:space="preserve"> </w:t>
      </w:r>
      <w:r w:rsidRPr="0027155D">
        <w:rPr>
          <w:sz w:val="22"/>
          <w:szCs w:val="22"/>
          <w:shd w:val="clear" w:color="auto" w:fill="FFFFFF" w:themeFill="background1"/>
        </w:rPr>
        <w:t>tejto výzvy</w:t>
      </w:r>
      <w:r w:rsidRPr="0027155D">
        <w:rPr>
          <w:sz w:val="22"/>
          <w:szCs w:val="22"/>
        </w:rPr>
        <w:t>.</w:t>
      </w:r>
      <w:r w:rsidR="00A83DFB">
        <w:rPr>
          <w:sz w:val="22"/>
          <w:szCs w:val="22"/>
        </w:rPr>
        <w:t xml:space="preserve"> </w:t>
      </w:r>
    </w:p>
    <w:p w14:paraId="61B7E691" w14:textId="77777777" w:rsidR="00997F82" w:rsidRPr="0027155D" w:rsidRDefault="00997F82" w:rsidP="00DD3EE2">
      <w:pPr>
        <w:pStyle w:val="Default"/>
        <w:spacing w:before="120" w:after="120"/>
        <w:jc w:val="both"/>
        <w:rPr>
          <w:sz w:val="22"/>
          <w:szCs w:val="22"/>
        </w:rPr>
      </w:pPr>
      <w:r w:rsidRPr="0027155D">
        <w:rPr>
          <w:sz w:val="22"/>
          <w:szCs w:val="22"/>
        </w:rPr>
        <w:t xml:space="preserve">Schvaľovanie </w:t>
      </w:r>
      <w:proofErr w:type="spellStart"/>
      <w:r w:rsidRPr="0027155D">
        <w:rPr>
          <w:sz w:val="22"/>
          <w:szCs w:val="22"/>
        </w:rPr>
        <w:t>ŽoPr</w:t>
      </w:r>
      <w:proofErr w:type="spellEnd"/>
      <w:r w:rsidRPr="0027155D">
        <w:rPr>
          <w:sz w:val="22"/>
          <w:szCs w:val="22"/>
        </w:rPr>
        <w:t xml:space="preserve"> prebieha systémom tzv. hodnotiacich kôl. Možnosť priebežného predkladania </w:t>
      </w:r>
      <w:proofErr w:type="spellStart"/>
      <w:r w:rsidRPr="0027155D">
        <w:rPr>
          <w:sz w:val="22"/>
          <w:szCs w:val="22"/>
        </w:rPr>
        <w:t>ŽoP</w:t>
      </w:r>
      <w:r>
        <w:rPr>
          <w:sz w:val="22"/>
          <w:szCs w:val="22"/>
        </w:rPr>
        <w:t>r</w:t>
      </w:r>
      <w:proofErr w:type="spellEnd"/>
      <w:r w:rsidRPr="0027155D">
        <w:rPr>
          <w:sz w:val="22"/>
          <w:szCs w:val="22"/>
        </w:rPr>
        <w:t xml:space="preserve"> nie je obmedzená stanovenými konečnými termínmi</w:t>
      </w:r>
      <w:r>
        <w:rPr>
          <w:sz w:val="22"/>
          <w:szCs w:val="22"/>
        </w:rPr>
        <w:t xml:space="preserve"> jednotlivých hodnotiacich kôl.</w:t>
      </w:r>
    </w:p>
    <w:p w14:paraId="67153DC9" w14:textId="77777777" w:rsidR="00997F82" w:rsidRPr="0027155D" w:rsidRDefault="00997F82" w:rsidP="00DD3EE2">
      <w:pPr>
        <w:pStyle w:val="Default"/>
        <w:spacing w:before="120" w:after="120"/>
        <w:jc w:val="both"/>
        <w:rPr>
          <w:b/>
          <w:sz w:val="22"/>
          <w:szCs w:val="22"/>
        </w:rPr>
      </w:pPr>
      <w:r w:rsidRPr="0027155D">
        <w:rPr>
          <w:b/>
          <w:sz w:val="22"/>
          <w:szCs w:val="22"/>
        </w:rPr>
        <w:t xml:space="preserve">S cieľom optimalizovať proces schvaľovania </w:t>
      </w:r>
      <w:proofErr w:type="spellStart"/>
      <w:r w:rsidRPr="0027155D">
        <w:rPr>
          <w:b/>
          <w:sz w:val="22"/>
          <w:szCs w:val="22"/>
        </w:rPr>
        <w:t>ŽoPr</w:t>
      </w:r>
      <w:proofErr w:type="spellEnd"/>
      <w:r w:rsidRPr="0027155D">
        <w:rPr>
          <w:b/>
          <w:sz w:val="22"/>
          <w:szCs w:val="22"/>
        </w:rPr>
        <w:t xml:space="preserve"> má MAS právo počas trvania výzvy aktualizovať termíny uzavretia jednotlivých hodnotiacich kôl, resp. upraviť interval ich uzatvárania.</w:t>
      </w:r>
      <w:r w:rsidRPr="0027155D">
        <w:rPr>
          <w:sz w:val="22"/>
          <w:szCs w:val="22"/>
        </w:rPr>
        <w:t xml:space="preserve"> </w:t>
      </w:r>
      <w:r w:rsidRPr="0027155D">
        <w:rPr>
          <w:b/>
          <w:sz w:val="22"/>
          <w:szCs w:val="22"/>
        </w:rPr>
        <w:t>Aktualizácia termínov hodnotiacich kôl predstavuje zmenu formálnych náležitostí výzvy a MAS zverejňuje túto informáciu na svojom webovom sídle a zároveň zabezpečí zverejnenie informácie o zmene na webovom sídle RO.</w:t>
      </w:r>
    </w:p>
    <w:p w14:paraId="34F0448D" w14:textId="77777777" w:rsidR="00997F82" w:rsidRDefault="00997F82" w:rsidP="00DD3EE2">
      <w:pPr>
        <w:spacing w:before="120" w:after="120" w:line="240" w:lineRule="auto"/>
        <w:jc w:val="both"/>
        <w:outlineLvl w:val="0"/>
        <w:rPr>
          <w:rFonts w:ascii="Arial" w:hAnsi="Arial" w:cs="Arial"/>
          <w:b/>
          <w:sz w:val="22"/>
        </w:rPr>
      </w:pPr>
      <w:r w:rsidRPr="0027155D">
        <w:rPr>
          <w:rFonts w:ascii="Arial" w:hAnsi="Arial" w:cs="Arial"/>
          <w:b/>
          <w:sz w:val="22"/>
        </w:rPr>
        <w:t>Termíny uzatvárania hodnotiacich kôl:</w:t>
      </w:r>
    </w:p>
    <w:tbl>
      <w:tblPr>
        <w:tblStyle w:val="Mriekatabuky"/>
        <w:tblW w:w="9634" w:type="dxa"/>
        <w:tblLook w:val="04A0" w:firstRow="1" w:lastRow="0" w:firstColumn="1" w:lastColumn="0" w:noHBand="0" w:noVBand="1"/>
      </w:tblPr>
      <w:tblGrid>
        <w:gridCol w:w="3070"/>
        <w:gridCol w:w="3070"/>
        <w:gridCol w:w="3494"/>
      </w:tblGrid>
      <w:tr w:rsidR="00997F82" w:rsidRPr="0027155D" w14:paraId="2FDC11FD" w14:textId="77777777" w:rsidTr="00687273">
        <w:tc>
          <w:tcPr>
            <w:tcW w:w="9634" w:type="dxa"/>
            <w:gridSpan w:val="3"/>
          </w:tcPr>
          <w:p w14:paraId="0082AAB8" w14:textId="77777777" w:rsidR="00997F82" w:rsidRPr="0027155D"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Uzavretie hodnotiaceho kola</w:t>
            </w:r>
          </w:p>
        </w:tc>
      </w:tr>
      <w:tr w:rsidR="00997F82" w:rsidRPr="0027155D" w14:paraId="13D51C80" w14:textId="77777777" w:rsidTr="00687273">
        <w:tc>
          <w:tcPr>
            <w:tcW w:w="3070" w:type="dxa"/>
          </w:tcPr>
          <w:p w14:paraId="28AAD2C8"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1</w:t>
            </w:r>
          </w:p>
        </w:tc>
        <w:tc>
          <w:tcPr>
            <w:tcW w:w="3070" w:type="dxa"/>
          </w:tcPr>
          <w:p w14:paraId="3C6506A7"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2</w:t>
            </w:r>
          </w:p>
        </w:tc>
        <w:tc>
          <w:tcPr>
            <w:tcW w:w="3494" w:type="dxa"/>
          </w:tcPr>
          <w:p w14:paraId="0ABD1B83" w14:textId="77777777" w:rsidR="00997F82" w:rsidRPr="0027155D" w:rsidRDefault="00997F82" w:rsidP="00016DEA">
            <w:pPr>
              <w:spacing w:before="60" w:after="60" w:line="240" w:lineRule="auto"/>
              <w:jc w:val="center"/>
              <w:outlineLvl w:val="0"/>
              <w:rPr>
                <w:rFonts w:ascii="Arial" w:hAnsi="Arial" w:cs="Arial"/>
                <w:sz w:val="20"/>
                <w:szCs w:val="20"/>
              </w:rPr>
            </w:pPr>
            <w:r>
              <w:rPr>
                <w:rFonts w:ascii="Arial" w:hAnsi="Arial" w:cs="Arial"/>
                <w:sz w:val="20"/>
                <w:szCs w:val="20"/>
              </w:rPr>
              <w:t>n</w:t>
            </w:r>
          </w:p>
        </w:tc>
      </w:tr>
      <w:tr w:rsidR="00997F82" w:rsidRPr="0027155D" w14:paraId="18049F63" w14:textId="77777777" w:rsidTr="00687273">
        <w:tc>
          <w:tcPr>
            <w:tcW w:w="3070" w:type="dxa"/>
            <w:vAlign w:val="center"/>
          </w:tcPr>
          <w:p w14:paraId="71B31EE8" w14:textId="653ABA57" w:rsidR="00997F82" w:rsidRDefault="00743FC5" w:rsidP="00016DEA">
            <w:pPr>
              <w:spacing w:before="60" w:after="60" w:line="240" w:lineRule="auto"/>
              <w:jc w:val="center"/>
              <w:outlineLvl w:val="0"/>
              <w:rPr>
                <w:rFonts w:ascii="Arial" w:hAnsi="Arial" w:cs="Arial"/>
                <w:sz w:val="20"/>
                <w:szCs w:val="20"/>
              </w:rPr>
            </w:pPr>
            <w:r>
              <w:rPr>
                <w:rFonts w:ascii="Arial" w:hAnsi="Arial" w:cs="Arial"/>
                <w:sz w:val="20"/>
                <w:szCs w:val="20"/>
              </w:rPr>
              <w:t>30.11.2022</w:t>
            </w:r>
          </w:p>
        </w:tc>
        <w:tc>
          <w:tcPr>
            <w:tcW w:w="3070" w:type="dxa"/>
            <w:vAlign w:val="center"/>
          </w:tcPr>
          <w:p w14:paraId="7FB5A443" w14:textId="68C4DE63" w:rsidR="00997F82" w:rsidRDefault="00743FC5" w:rsidP="00016DEA">
            <w:pPr>
              <w:spacing w:before="60" w:after="60" w:line="240" w:lineRule="auto"/>
              <w:jc w:val="center"/>
              <w:outlineLvl w:val="0"/>
              <w:rPr>
                <w:rFonts w:ascii="Arial" w:hAnsi="Arial" w:cs="Arial"/>
                <w:sz w:val="20"/>
                <w:szCs w:val="20"/>
              </w:rPr>
            </w:pPr>
            <w:r>
              <w:rPr>
                <w:rFonts w:ascii="Arial" w:hAnsi="Arial" w:cs="Arial"/>
                <w:sz w:val="20"/>
                <w:szCs w:val="20"/>
              </w:rPr>
              <w:t>02.01.2023</w:t>
            </w:r>
          </w:p>
        </w:tc>
        <w:tc>
          <w:tcPr>
            <w:tcW w:w="3494" w:type="dxa"/>
          </w:tcPr>
          <w:p w14:paraId="766B9373" w14:textId="5C936D66" w:rsidR="00997F82" w:rsidRDefault="00997F82" w:rsidP="00016DEA">
            <w:pPr>
              <w:spacing w:before="60" w:after="60" w:line="240" w:lineRule="auto"/>
              <w:jc w:val="center"/>
              <w:outlineLvl w:val="0"/>
              <w:rPr>
                <w:rFonts w:ascii="Arial" w:hAnsi="Arial" w:cs="Arial"/>
                <w:sz w:val="20"/>
                <w:szCs w:val="20"/>
              </w:rPr>
            </w:pPr>
            <w:r w:rsidRPr="0027155D">
              <w:rPr>
                <w:rFonts w:ascii="Arial" w:hAnsi="Arial" w:cs="Arial"/>
                <w:sz w:val="20"/>
                <w:szCs w:val="20"/>
              </w:rPr>
              <w:t xml:space="preserve">Ďalšie hodnotiace kolá budú </w:t>
            </w:r>
            <w:r>
              <w:rPr>
                <w:rFonts w:ascii="Arial" w:hAnsi="Arial" w:cs="Arial"/>
                <w:sz w:val="20"/>
                <w:szCs w:val="20"/>
              </w:rPr>
              <w:t xml:space="preserve">uzatvárané v intervale </w:t>
            </w:r>
            <w:r w:rsidR="00150E95">
              <w:rPr>
                <w:rFonts w:ascii="Arial" w:hAnsi="Arial" w:cs="Arial"/>
                <w:sz w:val="20"/>
                <w:szCs w:val="20"/>
              </w:rPr>
              <w:t>1</w:t>
            </w:r>
            <w:r>
              <w:rPr>
                <w:rFonts w:ascii="Arial" w:hAnsi="Arial" w:cs="Arial"/>
                <w:sz w:val="20"/>
                <w:szCs w:val="20"/>
              </w:rPr>
              <w:t xml:space="preserve"> mesiac</w:t>
            </w:r>
            <w:r w:rsidR="00150E95">
              <w:rPr>
                <w:rFonts w:ascii="Arial" w:hAnsi="Arial" w:cs="Arial"/>
                <w:sz w:val="20"/>
                <w:szCs w:val="20"/>
              </w:rPr>
              <w:t>a</w:t>
            </w:r>
            <w:r>
              <w:rPr>
                <w:rFonts w:ascii="Arial" w:hAnsi="Arial" w:cs="Arial"/>
                <w:sz w:val="20"/>
                <w:szCs w:val="20"/>
              </w:rPr>
              <w:t xml:space="preserve"> od predchádzajúceho hodnotiaceho kola a to vždy k </w:t>
            </w:r>
            <w:r w:rsidR="00454CF6">
              <w:rPr>
                <w:rFonts w:ascii="Arial" w:hAnsi="Arial" w:cs="Arial"/>
                <w:sz w:val="20"/>
                <w:szCs w:val="20"/>
              </w:rPr>
              <w:t>poslednému</w:t>
            </w:r>
            <w:r>
              <w:rPr>
                <w:rFonts w:ascii="Arial" w:hAnsi="Arial" w:cs="Arial"/>
                <w:sz w:val="20"/>
                <w:szCs w:val="20"/>
              </w:rPr>
              <w:t xml:space="preserve"> dňu príslušného mesiaca.</w:t>
            </w:r>
          </w:p>
        </w:tc>
      </w:tr>
    </w:tbl>
    <w:p w14:paraId="04634F24" w14:textId="77777777" w:rsidR="00997F82" w:rsidRPr="009134F1" w:rsidRDefault="00997F82" w:rsidP="00997F82">
      <w:pPr>
        <w:pStyle w:val="Default"/>
        <w:spacing w:before="120" w:after="120"/>
        <w:jc w:val="both"/>
        <w:rPr>
          <w:sz w:val="22"/>
          <w:szCs w:val="22"/>
          <w:lang w:eastAsia="cs-CZ"/>
        </w:rPr>
      </w:pPr>
      <w:bookmarkStart w:id="5" w:name="_Hlk698359"/>
      <w:r w:rsidRPr="009134F1">
        <w:rPr>
          <w:b/>
          <w:color w:val="auto"/>
          <w:sz w:val="22"/>
          <w:szCs w:val="22"/>
          <w:lang w:eastAsia="cs-CZ"/>
        </w:rPr>
        <w:t xml:space="preserve">Ak uzavretie hodnotiaceho kola pripadne na deň pracovného pokoja, </w:t>
      </w:r>
      <w:r w:rsidRPr="00596602">
        <w:rPr>
          <w:b/>
          <w:color w:val="auto"/>
          <w:sz w:val="22"/>
          <w:szCs w:val="22"/>
          <w:lang w:eastAsia="cs-CZ"/>
        </w:rPr>
        <w:t>považuje sa za termín uzavretia</w:t>
      </w:r>
      <w:r>
        <w:rPr>
          <w:b/>
          <w:color w:val="auto"/>
          <w:sz w:val="22"/>
          <w:szCs w:val="22"/>
          <w:lang w:eastAsia="cs-CZ"/>
        </w:rPr>
        <w:t xml:space="preserve"> </w:t>
      </w:r>
      <w:r w:rsidRPr="00596602">
        <w:rPr>
          <w:b/>
          <w:color w:val="auto"/>
          <w:sz w:val="22"/>
          <w:szCs w:val="22"/>
          <w:lang w:eastAsia="cs-CZ"/>
        </w:rPr>
        <w:t>hodnotiaceho kola prvý nasledujúci pracovný deň</w:t>
      </w:r>
      <w:r>
        <w:rPr>
          <w:b/>
          <w:color w:val="auto"/>
          <w:sz w:val="22"/>
          <w:szCs w:val="22"/>
          <w:lang w:eastAsia="cs-CZ"/>
        </w:rPr>
        <w:t>.</w:t>
      </w:r>
    </w:p>
    <w:bookmarkEnd w:id="5"/>
    <w:p w14:paraId="70DFD810" w14:textId="77777777" w:rsidR="00997F82" w:rsidRPr="00051ECE" w:rsidRDefault="00997F82" w:rsidP="00997F82">
      <w:pPr>
        <w:pStyle w:val="Default"/>
        <w:spacing w:before="120" w:after="120"/>
        <w:jc w:val="both"/>
        <w:rPr>
          <w:color w:val="auto"/>
          <w:sz w:val="22"/>
          <w:szCs w:val="22"/>
          <w:lang w:eastAsia="cs-CZ"/>
        </w:rPr>
      </w:pPr>
      <w:r w:rsidRPr="00051ECE">
        <w:rPr>
          <w:color w:val="auto"/>
          <w:sz w:val="22"/>
          <w:szCs w:val="22"/>
          <w:lang w:eastAsia="cs-CZ"/>
        </w:rPr>
        <w:lastRenderedPageBreak/>
        <w:t xml:space="preserve">Žiadateľ je o výsledku schvaľovania </w:t>
      </w:r>
      <w:proofErr w:type="spellStart"/>
      <w:r w:rsidRPr="00051ECE">
        <w:rPr>
          <w:color w:val="auto"/>
          <w:sz w:val="22"/>
          <w:szCs w:val="22"/>
          <w:lang w:eastAsia="cs-CZ"/>
        </w:rPr>
        <w:t>ŽoPr</w:t>
      </w:r>
      <w:proofErr w:type="spellEnd"/>
      <w:r w:rsidRPr="00051ECE">
        <w:rPr>
          <w:color w:val="auto"/>
          <w:sz w:val="22"/>
          <w:szCs w:val="22"/>
          <w:lang w:eastAsia="cs-CZ"/>
        </w:rPr>
        <w:t xml:space="preserve"> informovaný prostredníctvom oznámenia MAS o schválení, resp. neschválení </w:t>
      </w:r>
      <w:proofErr w:type="spellStart"/>
      <w:r w:rsidRPr="00051ECE">
        <w:rPr>
          <w:color w:val="auto"/>
          <w:sz w:val="22"/>
          <w:szCs w:val="22"/>
          <w:lang w:eastAsia="cs-CZ"/>
        </w:rPr>
        <w:t>ŽoPr</w:t>
      </w:r>
      <w:proofErr w:type="spellEnd"/>
      <w:r w:rsidRPr="00051ECE">
        <w:rPr>
          <w:color w:val="auto"/>
          <w:sz w:val="22"/>
          <w:szCs w:val="22"/>
          <w:lang w:eastAsia="cs-CZ"/>
        </w:rPr>
        <w:t>.</w:t>
      </w:r>
    </w:p>
    <w:p w14:paraId="5670E2A9" w14:textId="77777777" w:rsidR="00997F82" w:rsidRDefault="00997F82" w:rsidP="00997F82">
      <w:pPr>
        <w:pStyle w:val="Default"/>
        <w:spacing w:before="120" w:after="120"/>
        <w:jc w:val="both"/>
        <w:rPr>
          <w:color w:val="auto"/>
          <w:sz w:val="22"/>
          <w:szCs w:val="22"/>
          <w:lang w:eastAsia="cs-CZ"/>
        </w:rPr>
      </w:pPr>
      <w:proofErr w:type="spellStart"/>
      <w:r w:rsidRPr="00051ECE">
        <w:rPr>
          <w:sz w:val="22"/>
          <w:szCs w:val="22"/>
        </w:rPr>
        <w:t>ŽoPr</w:t>
      </w:r>
      <w:proofErr w:type="spellEnd"/>
      <w:r w:rsidRPr="00051ECE">
        <w:rPr>
          <w:sz w:val="22"/>
          <w:szCs w:val="22"/>
        </w:rPr>
        <w:t xml:space="preserve"> budú vyhodnocované v rámci jednotlivých hodnotiacich kôl výzvy, v ktorých budú predložené.</w:t>
      </w:r>
      <w:r w:rsidRPr="00051ECE">
        <w:rPr>
          <w:color w:val="auto"/>
          <w:sz w:val="22"/>
          <w:szCs w:val="22"/>
          <w:lang w:eastAsia="cs-CZ"/>
        </w:rPr>
        <w:t xml:space="preserve"> V prípade, ak na základe preskúmania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 vzniknú pochybnosti o jej pravdivosti alebo úplnosti, MAS zašle žiadateľovi Výzvu na doplnenie </w:t>
      </w:r>
      <w:proofErr w:type="spellStart"/>
      <w:r w:rsidRPr="00051ECE">
        <w:rPr>
          <w:color w:val="auto"/>
          <w:sz w:val="22"/>
          <w:szCs w:val="22"/>
          <w:lang w:eastAsia="cs-CZ"/>
        </w:rPr>
        <w:t>ŽoPr</w:t>
      </w:r>
      <w:proofErr w:type="spellEnd"/>
      <w:r w:rsidRPr="00051ECE">
        <w:rPr>
          <w:color w:val="auto"/>
          <w:sz w:val="22"/>
          <w:szCs w:val="22"/>
          <w:lang w:eastAsia="cs-CZ"/>
        </w:rPr>
        <w:t xml:space="preserve">, čím poskytne žiadateľovi možnosť v stanovenej lehote odstrániť nedostatky dokumentácie </w:t>
      </w:r>
      <w:proofErr w:type="spellStart"/>
      <w:r w:rsidRPr="00051ECE">
        <w:rPr>
          <w:color w:val="auto"/>
          <w:sz w:val="22"/>
          <w:szCs w:val="22"/>
          <w:lang w:eastAsia="cs-CZ"/>
        </w:rPr>
        <w:t>ŽoPr</w:t>
      </w:r>
      <w:proofErr w:type="spellEnd"/>
      <w:r w:rsidRPr="00051ECE">
        <w:rPr>
          <w:color w:val="auto"/>
          <w:sz w:val="22"/>
          <w:szCs w:val="22"/>
          <w:lang w:eastAsia="cs-CZ"/>
        </w:rPr>
        <w:t xml:space="preserve">. </w:t>
      </w:r>
      <w:proofErr w:type="spellStart"/>
      <w:r w:rsidRPr="00051ECE">
        <w:rPr>
          <w:color w:val="auto"/>
          <w:sz w:val="22"/>
          <w:szCs w:val="22"/>
          <w:lang w:eastAsia="cs-CZ"/>
        </w:rPr>
        <w:t>ŽoPr</w:t>
      </w:r>
      <w:proofErr w:type="spellEnd"/>
      <w:r w:rsidRPr="00051ECE">
        <w:rPr>
          <w:color w:val="auto"/>
          <w:sz w:val="22"/>
          <w:szCs w:val="22"/>
          <w:lang w:eastAsia="cs-CZ"/>
        </w:rPr>
        <w:t xml:space="preserve"> a jej prílohy musia byť pravdivé, úplné a predložené najneskôr ku dňu doplnenia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v zmysle Výzvy na doplnenie chýbajúcich náležitostí </w:t>
      </w:r>
      <w:proofErr w:type="spellStart"/>
      <w:r w:rsidRPr="00051ECE">
        <w:rPr>
          <w:color w:val="auto"/>
          <w:sz w:val="22"/>
          <w:szCs w:val="22"/>
          <w:lang w:eastAsia="cs-CZ"/>
        </w:rPr>
        <w:t>ŽoPr</w:t>
      </w:r>
      <w:proofErr w:type="spellEnd"/>
      <w:r w:rsidRPr="00051ECE">
        <w:rPr>
          <w:color w:val="auto"/>
          <w:sz w:val="22"/>
          <w:szCs w:val="22"/>
          <w:lang w:eastAsia="cs-CZ"/>
        </w:rPr>
        <w:t xml:space="preserve">. Doplnené náležitosti sa stávajú súčasťou predloženej </w:t>
      </w:r>
      <w:proofErr w:type="spellStart"/>
      <w:r w:rsidRPr="00051ECE">
        <w:rPr>
          <w:color w:val="auto"/>
          <w:sz w:val="22"/>
          <w:szCs w:val="22"/>
          <w:lang w:eastAsia="cs-CZ"/>
        </w:rPr>
        <w:t>ŽoPr</w:t>
      </w:r>
      <w:proofErr w:type="spellEnd"/>
      <w:r w:rsidRPr="00051ECE">
        <w:rPr>
          <w:color w:val="auto"/>
          <w:sz w:val="22"/>
          <w:szCs w:val="22"/>
          <w:lang w:eastAsia="cs-CZ"/>
        </w:rPr>
        <w:t>.</w:t>
      </w:r>
    </w:p>
    <w:p w14:paraId="43B4492F" w14:textId="77777777" w:rsidR="00997F82" w:rsidRDefault="00997F82" w:rsidP="00997F82">
      <w:pPr>
        <w:pStyle w:val="Default"/>
        <w:spacing w:before="120" w:after="120"/>
        <w:jc w:val="both"/>
        <w:rPr>
          <w:color w:val="auto"/>
          <w:sz w:val="22"/>
          <w:szCs w:val="22"/>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2A4B73" w14:paraId="1BE28825" w14:textId="77777777" w:rsidTr="00687273">
        <w:tc>
          <w:tcPr>
            <w:tcW w:w="9810" w:type="dxa"/>
            <w:shd w:val="clear" w:color="auto" w:fill="9CC2E5" w:themeFill="accent1" w:themeFillTint="99"/>
          </w:tcPr>
          <w:p w14:paraId="7668571A" w14:textId="77777777" w:rsidR="00997F82" w:rsidRPr="002A4B73"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Podmienky poskytnutia príspevku</w:t>
            </w:r>
          </w:p>
        </w:tc>
      </w:tr>
    </w:tbl>
    <w:p w14:paraId="5C8DA51E"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 xml:space="preserve">Podmienky poskytnutia príspevku predstavujú súbor podmienok overovaných v procese schvaľovania </w:t>
      </w:r>
      <w:proofErr w:type="spellStart"/>
      <w:r w:rsidRPr="006A79F0">
        <w:rPr>
          <w:rFonts w:ascii="Arial" w:hAnsi="Arial" w:cs="Arial"/>
          <w:sz w:val="22"/>
          <w:lang w:eastAsia="cs-CZ"/>
        </w:rPr>
        <w:t>ŽoP</w:t>
      </w:r>
      <w:r>
        <w:rPr>
          <w:rFonts w:ascii="Arial" w:hAnsi="Arial" w:cs="Arial"/>
          <w:sz w:val="22"/>
          <w:lang w:eastAsia="cs-CZ"/>
        </w:rPr>
        <w:t>r</w:t>
      </w:r>
      <w:proofErr w:type="spellEnd"/>
      <w:r w:rsidRPr="006A79F0">
        <w:rPr>
          <w:rFonts w:ascii="Arial" w:hAnsi="Arial" w:cs="Arial"/>
          <w:sz w:val="22"/>
        </w:rPr>
        <w:t xml:space="preserve">, ktoré musí žiadateľ splniť na to, aby mu bol schválený </w:t>
      </w:r>
      <w:r>
        <w:rPr>
          <w:rFonts w:ascii="Arial" w:hAnsi="Arial" w:cs="Arial"/>
          <w:sz w:val="22"/>
        </w:rPr>
        <w:t>príspevok</w:t>
      </w:r>
      <w:r w:rsidRPr="006A79F0">
        <w:rPr>
          <w:rFonts w:ascii="Arial" w:hAnsi="Arial" w:cs="Arial"/>
          <w:sz w:val="22"/>
        </w:rPr>
        <w:t>.</w:t>
      </w:r>
    </w:p>
    <w:p w14:paraId="41045A26" w14:textId="77777777" w:rsidR="00997F82" w:rsidRPr="006A79F0" w:rsidRDefault="00997F82" w:rsidP="00997F82">
      <w:pPr>
        <w:spacing w:before="120" w:after="120" w:line="240" w:lineRule="auto"/>
        <w:jc w:val="both"/>
        <w:rPr>
          <w:rFonts w:ascii="Arial" w:hAnsi="Arial" w:cs="Arial"/>
          <w:sz w:val="22"/>
        </w:rPr>
      </w:pPr>
      <w:r w:rsidRPr="006A79F0">
        <w:rPr>
          <w:rFonts w:ascii="Arial" w:hAnsi="Arial" w:cs="Arial"/>
          <w:sz w:val="22"/>
        </w:rPr>
        <w:t>Príspevok sa poskytuje v súlade so zmluvou o </w:t>
      </w:r>
      <w:r>
        <w:rPr>
          <w:rFonts w:ascii="Arial" w:hAnsi="Arial" w:cs="Arial"/>
          <w:sz w:val="22"/>
        </w:rPr>
        <w:t>príspevku.</w:t>
      </w:r>
    </w:p>
    <w:p w14:paraId="5F032D02" w14:textId="2C5164CA" w:rsidR="00997F82" w:rsidRDefault="00997F82" w:rsidP="00997F82">
      <w:pPr>
        <w:spacing w:before="120" w:after="120" w:line="240" w:lineRule="auto"/>
        <w:jc w:val="both"/>
        <w:rPr>
          <w:rFonts w:ascii="Arial" w:hAnsi="Arial" w:cs="Arial"/>
          <w:sz w:val="22"/>
        </w:rPr>
      </w:pPr>
      <w:r w:rsidRPr="006A79F0">
        <w:rPr>
          <w:rFonts w:ascii="Arial" w:hAnsi="Arial" w:cs="Arial"/>
          <w:sz w:val="22"/>
        </w:rPr>
        <w:t>V nasledujúcej časti sú uvedené kategórie podmienok poskytnutia príspevku, znenie a popis podmienok poskytnutia príspevku</w:t>
      </w:r>
      <w:r>
        <w:rPr>
          <w:rFonts w:ascii="Arial" w:hAnsi="Arial" w:cs="Arial"/>
          <w:sz w:val="22"/>
        </w:rPr>
        <w:t xml:space="preserve">, vrátane spôsobu ich preukazovania zo strany žiadateľa </w:t>
      </w:r>
      <w:r w:rsidR="00A63A5B">
        <w:rPr>
          <w:rFonts w:ascii="Arial" w:hAnsi="Arial" w:cs="Arial"/>
          <w:sz w:val="22"/>
        </w:rPr>
        <w:t xml:space="preserve">a </w:t>
      </w:r>
      <w:r w:rsidR="00C85FC6">
        <w:rPr>
          <w:rFonts w:ascii="Arial" w:hAnsi="Arial" w:cs="Arial"/>
          <w:sz w:val="22"/>
        </w:rPr>
        <w:t>spôsobu overenia zo strany MAS</w:t>
      </w:r>
      <w:r w:rsidRPr="006A79F0">
        <w:rPr>
          <w:rFonts w:ascii="Arial" w:hAnsi="Arial" w:cs="Arial"/>
          <w:sz w:val="22"/>
        </w:rPr>
        <w:t>.</w:t>
      </w:r>
    </w:p>
    <w:p w14:paraId="17E29154" w14:textId="77777777" w:rsidR="00997F82" w:rsidRPr="006A79F0" w:rsidRDefault="00997F82" w:rsidP="00997F82">
      <w:pPr>
        <w:spacing w:before="120" w:after="120" w:line="240" w:lineRule="auto"/>
        <w:jc w:val="both"/>
        <w:rPr>
          <w:rFonts w:ascii="Arial" w:hAnsi="Arial" w:cs="Arial"/>
          <w:sz w:val="22"/>
        </w:rPr>
      </w:pPr>
      <w:r>
        <w:rPr>
          <w:rFonts w:ascii="Arial" w:hAnsi="Arial" w:cs="Arial"/>
          <w:sz w:val="22"/>
        </w:rPr>
        <w:t>Pokiaľ sa podmienky poskytnutia príspevku preukazujú prostredníctvom príloh, je opis týchto príloh uvedený v časti 3.</w:t>
      </w:r>
    </w:p>
    <w:p w14:paraId="69EDF0B2" w14:textId="77777777" w:rsidR="00997F82" w:rsidRPr="005C5775" w:rsidRDefault="00997F82" w:rsidP="00C85FC6">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5C5775">
        <w:rPr>
          <w:rFonts w:ascii="Arial" w:hAnsi="Arial" w:cs="Arial"/>
          <w:color w:val="44546A" w:themeColor="text2"/>
          <w:spacing w:val="-2"/>
          <w:szCs w:val="24"/>
          <w:u w:val="single"/>
        </w:rPr>
        <w:t>Oprávnenosť žiadateľa</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0F9A2B8" w14:textId="77777777" w:rsidTr="00687273">
        <w:trPr>
          <w:trHeight w:val="287"/>
        </w:trPr>
        <w:tc>
          <w:tcPr>
            <w:tcW w:w="9776" w:type="dxa"/>
            <w:shd w:val="clear" w:color="auto" w:fill="F2F2F2" w:themeFill="background1" w:themeFillShade="F2"/>
            <w:vAlign w:val="center"/>
          </w:tcPr>
          <w:p w14:paraId="70FCE567"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C814AC">
              <w:rPr>
                <w:rFonts w:ascii="Arial" w:hAnsi="Arial" w:cs="Arial"/>
                <w:b/>
                <w:sz w:val="20"/>
                <w:szCs w:val="20"/>
              </w:rPr>
              <w:t>Právna forma</w:t>
            </w:r>
          </w:p>
        </w:tc>
      </w:tr>
      <w:tr w:rsidR="00997F82" w:rsidRPr="006A79F0" w14:paraId="0A828E09" w14:textId="77777777" w:rsidTr="00687273">
        <w:tc>
          <w:tcPr>
            <w:tcW w:w="9776" w:type="dxa"/>
            <w:shd w:val="clear" w:color="auto" w:fill="auto"/>
          </w:tcPr>
          <w:p w14:paraId="73E441E2" w14:textId="77777777" w:rsidR="00997F82" w:rsidRDefault="00997F82" w:rsidP="00374B3F">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6C08187" w14:textId="77777777" w:rsidR="00997F82" w:rsidRDefault="00997F82" w:rsidP="00374B3F">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Oprávnenými žiadateľmi sú:</w:t>
            </w:r>
          </w:p>
          <w:p w14:paraId="7235C66C" w14:textId="1C9A0778"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obce podľa zákona č. 369/1990 Zb. o obecnom zriadení</w:t>
            </w:r>
            <w:r w:rsidR="00BF6C3A">
              <w:rPr>
                <w:rFonts w:ascii="Arial" w:hAnsi="Arial" w:cs="Arial"/>
                <w:bCs/>
                <w:sz w:val="20"/>
                <w:szCs w:val="20"/>
              </w:rPr>
              <w:t xml:space="preserve"> s počtom obyvateľov do 20 000 (vrátane)</w:t>
            </w:r>
            <w:r>
              <w:rPr>
                <w:rFonts w:ascii="Arial" w:hAnsi="Arial" w:cs="Arial"/>
                <w:bCs/>
                <w:sz w:val="20"/>
                <w:szCs w:val="20"/>
              </w:rPr>
              <w:t>,</w:t>
            </w:r>
          </w:p>
          <w:p w14:paraId="140A07C9" w14:textId="77777777" w:rsidR="00997F82" w:rsidRDefault="00997F82" w:rsidP="00733FAA">
            <w:pPr>
              <w:pStyle w:val="Odsekzoznamu"/>
              <w:numPr>
                <w:ilvl w:val="0"/>
                <w:numId w:val="42"/>
              </w:numPr>
              <w:spacing w:before="60" w:after="60" w:line="240" w:lineRule="auto"/>
              <w:ind w:left="791"/>
              <w:jc w:val="both"/>
              <w:rPr>
                <w:rFonts w:ascii="Arial" w:hAnsi="Arial" w:cs="Arial"/>
                <w:bCs/>
                <w:sz w:val="20"/>
                <w:szCs w:val="20"/>
              </w:rPr>
            </w:pPr>
            <w:r>
              <w:rPr>
                <w:rFonts w:ascii="Arial" w:hAnsi="Arial" w:cs="Arial"/>
                <w:bCs/>
                <w:sz w:val="20"/>
                <w:szCs w:val="20"/>
              </w:rPr>
              <w:t>združenia obcí podľa zákona č. 369/1990 Zb. o obecnom zriadení,</w:t>
            </w:r>
          </w:p>
          <w:p w14:paraId="1C479C79" w14:textId="77777777" w:rsidR="00997F82" w:rsidRDefault="00997F82" w:rsidP="00733FAA">
            <w:pPr>
              <w:pStyle w:val="Odsekzoznamu"/>
              <w:spacing w:before="120" w:after="120" w:line="240" w:lineRule="auto"/>
              <w:ind w:left="85" w:right="85"/>
              <w:contextualSpacing w:val="0"/>
              <w:jc w:val="both"/>
              <w:rPr>
                <w:rFonts w:ascii="Arial" w:hAnsi="Arial" w:cs="Arial"/>
                <w:b/>
                <w:bCs/>
                <w:sz w:val="20"/>
                <w:szCs w:val="20"/>
              </w:rPr>
            </w:pPr>
            <w:r w:rsidRPr="008015D4">
              <w:rPr>
                <w:rFonts w:ascii="Arial" w:hAnsi="Arial" w:cs="Arial"/>
                <w:b/>
                <w:bCs/>
                <w:sz w:val="20"/>
                <w:szCs w:val="20"/>
              </w:rPr>
              <w:t>Zároveň osoba konajúca v mene oprávneného žiadateľa, ak je odlišná od štatutárneho orgánu žiadateľa, musí byť riadne splnomocnená na výkon predmetných úkonov.</w:t>
            </w:r>
          </w:p>
          <w:p w14:paraId="024A8170"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F5450FE" w14:textId="203CEF64" w:rsidR="00997F82" w:rsidRDefault="00997F82" w:rsidP="00183589">
            <w:pPr>
              <w:pStyle w:val="Odsekzoznamu"/>
              <w:spacing w:before="120" w:after="0" w:line="240" w:lineRule="auto"/>
              <w:ind w:left="85" w:right="85"/>
              <w:contextualSpacing w:val="0"/>
              <w:jc w:val="both"/>
              <w:rPr>
                <w:rFonts w:ascii="Arial" w:hAnsi="Arial" w:cs="Arial"/>
                <w:bCs/>
                <w:sz w:val="20"/>
                <w:szCs w:val="20"/>
              </w:rPr>
            </w:pPr>
            <w:r>
              <w:rPr>
                <w:rFonts w:ascii="Arial" w:hAnsi="Arial" w:cs="Arial"/>
                <w:bCs/>
                <w:sz w:val="20"/>
                <w:szCs w:val="20"/>
              </w:rPr>
              <w:t>V prípade p</w:t>
            </w:r>
            <w:r w:rsidRPr="00A20462">
              <w:rPr>
                <w:rFonts w:ascii="Arial" w:hAnsi="Arial" w:cs="Arial"/>
                <w:bCs/>
                <w:sz w:val="20"/>
                <w:szCs w:val="20"/>
              </w:rPr>
              <w:t>rávnej formy</w:t>
            </w:r>
            <w:r w:rsidR="000F55AF">
              <w:rPr>
                <w:rFonts w:ascii="Arial" w:hAnsi="Arial" w:cs="Arial"/>
                <w:bCs/>
                <w:sz w:val="20"/>
                <w:szCs w:val="20"/>
              </w:rPr>
              <w:t xml:space="preserve"> (vrátane oprávnených osôb)</w:t>
            </w:r>
            <w:r w:rsidRPr="00A20462">
              <w:rPr>
                <w:rFonts w:ascii="Arial" w:hAnsi="Arial" w:cs="Arial"/>
                <w:bCs/>
                <w:sz w:val="20"/>
                <w:szCs w:val="20"/>
              </w:rPr>
              <w:t>:</w:t>
            </w:r>
            <w:r>
              <w:rPr>
                <w:rFonts w:ascii="Arial" w:hAnsi="Arial" w:cs="Arial"/>
                <w:bCs/>
                <w:sz w:val="20"/>
                <w:szCs w:val="20"/>
              </w:rPr>
              <w:t xml:space="preserve"> Informácie uvedené žiadateľom </w:t>
            </w:r>
            <w:r w:rsidRPr="001D4DAB">
              <w:rPr>
                <w:rFonts w:ascii="Arial" w:hAnsi="Arial" w:cs="Arial"/>
                <w:bCs/>
                <w:sz w:val="20"/>
                <w:szCs w:val="20"/>
              </w:rPr>
              <w:t>vo formulári</w:t>
            </w:r>
            <w:r>
              <w:rPr>
                <w:rFonts w:ascii="Arial" w:hAnsi="Arial" w:cs="Arial"/>
                <w:bCs/>
                <w:sz w:val="20"/>
                <w:szCs w:val="20"/>
              </w:rPr>
              <w:t xml:space="preserve"> </w:t>
            </w:r>
            <w:proofErr w:type="spellStart"/>
            <w:r w:rsidR="00183589">
              <w:rPr>
                <w:rFonts w:ascii="Arial" w:hAnsi="Arial" w:cs="Arial"/>
                <w:bCs/>
                <w:sz w:val="20"/>
                <w:szCs w:val="20"/>
              </w:rPr>
              <w:t>ŽoPr</w:t>
            </w:r>
            <w:proofErr w:type="spellEnd"/>
          </w:p>
          <w:p w14:paraId="60B42007" w14:textId="77777777" w:rsidR="00997F82" w:rsidRPr="00A20462" w:rsidRDefault="00997F82" w:rsidP="00183589">
            <w:pPr>
              <w:pStyle w:val="Odsekzoznamu"/>
              <w:spacing w:after="120" w:line="240" w:lineRule="auto"/>
              <w:ind w:left="85" w:right="85"/>
              <w:contextualSpacing w:val="0"/>
              <w:jc w:val="both"/>
              <w:rPr>
                <w:rFonts w:ascii="Arial" w:hAnsi="Arial" w:cs="Arial"/>
                <w:bCs/>
                <w:sz w:val="20"/>
                <w:szCs w:val="20"/>
              </w:rPr>
            </w:pPr>
            <w:r w:rsidRPr="00A20462">
              <w:rPr>
                <w:rFonts w:ascii="Arial" w:hAnsi="Arial" w:cs="Arial"/>
                <w:bCs/>
                <w:sz w:val="20"/>
                <w:szCs w:val="20"/>
              </w:rPr>
              <w:t>V prípade splnomocnenej osoby</w:t>
            </w:r>
            <w:r>
              <w:rPr>
                <w:rFonts w:ascii="Arial" w:hAnsi="Arial" w:cs="Arial"/>
                <w:bCs/>
                <w:sz w:val="20"/>
                <w:szCs w:val="20"/>
              </w:rPr>
              <w:t>:</w:t>
            </w:r>
            <w:r w:rsidRPr="00A20462">
              <w:rPr>
                <w:rFonts w:ascii="Arial" w:hAnsi="Arial" w:cs="Arial"/>
                <w:bCs/>
                <w:sz w:val="20"/>
                <w:szCs w:val="20"/>
              </w:rPr>
              <w:t xml:space="preserve"> </w:t>
            </w:r>
            <w:r w:rsidRPr="00934546">
              <w:rPr>
                <w:rFonts w:ascii="Arial" w:hAnsi="Arial" w:cs="Arial"/>
                <w:bCs/>
                <w:sz w:val="20"/>
                <w:szCs w:val="20"/>
              </w:rPr>
              <w:t xml:space="preserve">Osobitná príloha </w:t>
            </w:r>
            <w:proofErr w:type="spellStart"/>
            <w:r w:rsidRPr="00934546">
              <w:rPr>
                <w:rFonts w:ascii="Arial" w:hAnsi="Arial" w:cs="Arial"/>
                <w:bCs/>
                <w:sz w:val="20"/>
                <w:szCs w:val="20"/>
              </w:rPr>
              <w:t>ŽoPr</w:t>
            </w:r>
            <w:proofErr w:type="spellEnd"/>
            <w:r w:rsidRPr="00934546">
              <w:rPr>
                <w:rFonts w:ascii="Arial" w:hAnsi="Arial" w:cs="Arial"/>
                <w:bCs/>
                <w:sz w:val="20"/>
                <w:szCs w:val="20"/>
              </w:rPr>
              <w:t xml:space="preserve"> - Splnomocnenie</w:t>
            </w:r>
          </w:p>
          <w:p w14:paraId="793D91C5"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4A0E1B9E" w14:textId="77777777" w:rsidR="00997F82" w:rsidRDefault="00997F82" w:rsidP="00733FAA">
            <w:pPr>
              <w:pStyle w:val="Odsekzoznamu"/>
              <w:spacing w:before="120" w:after="120" w:line="240" w:lineRule="auto"/>
              <w:ind w:left="85" w:right="85"/>
              <w:contextualSpacing w:val="0"/>
              <w:jc w:val="both"/>
              <w:rPr>
                <w:rFonts w:ascii="Arial" w:hAnsi="Arial" w:cs="Arial"/>
                <w:bCs/>
                <w:sz w:val="20"/>
                <w:szCs w:val="20"/>
              </w:rPr>
            </w:pPr>
            <w:r w:rsidRPr="001722BE">
              <w:rPr>
                <w:rFonts w:ascii="Arial" w:hAnsi="Arial" w:cs="Arial"/>
                <w:b/>
                <w:bCs/>
                <w:sz w:val="20"/>
                <w:szCs w:val="20"/>
              </w:rPr>
              <w:t>MAS preverí právnu formu prostredníctvom</w:t>
            </w:r>
            <w:r w:rsidRPr="00A20462">
              <w:rPr>
                <w:rFonts w:ascii="Arial" w:hAnsi="Arial" w:cs="Arial"/>
                <w:bCs/>
                <w:sz w:val="20"/>
                <w:szCs w:val="20"/>
              </w:rPr>
              <w:t xml:space="preserve"> </w:t>
            </w:r>
            <w:r>
              <w:rPr>
                <w:rFonts w:ascii="Arial" w:hAnsi="Arial" w:cs="Arial"/>
                <w:bCs/>
                <w:sz w:val="20"/>
                <w:szCs w:val="20"/>
              </w:rPr>
              <w:t xml:space="preserve">informácií uvedených v žiadosti o príspevok a </w:t>
            </w:r>
            <w:r w:rsidRPr="00A20462">
              <w:rPr>
                <w:rFonts w:ascii="Arial" w:hAnsi="Arial" w:cs="Arial"/>
                <w:bCs/>
                <w:sz w:val="20"/>
                <w:szCs w:val="20"/>
              </w:rPr>
              <w:t>verejne dostupných informácií</w:t>
            </w:r>
            <w:r>
              <w:rPr>
                <w:rFonts w:ascii="Arial" w:hAnsi="Arial" w:cs="Arial"/>
                <w:bCs/>
                <w:sz w:val="20"/>
                <w:szCs w:val="20"/>
              </w:rPr>
              <w:t>. V prípade oprávnených žiadateľov podľa:</w:t>
            </w:r>
          </w:p>
          <w:p w14:paraId="1A46495A" w14:textId="68E17FA6" w:rsidR="00997F82" w:rsidRPr="00C63476" w:rsidRDefault="00997F82" w:rsidP="00733FAA">
            <w:pPr>
              <w:pStyle w:val="Odsekzoznamu"/>
              <w:numPr>
                <w:ilvl w:val="0"/>
                <w:numId w:val="14"/>
              </w:numPr>
              <w:spacing w:before="60" w:after="60" w:line="240" w:lineRule="auto"/>
              <w:ind w:left="499" w:right="85" w:hanging="357"/>
              <w:jc w:val="both"/>
              <w:rPr>
                <w:rStyle w:val="Hypertextovprepojenie"/>
                <w:rFonts w:cs="Arial"/>
                <w:bCs/>
                <w:sz w:val="20"/>
                <w:szCs w:val="20"/>
              </w:rPr>
            </w:pPr>
            <w:r w:rsidRPr="00C63476">
              <w:rPr>
                <w:rFonts w:ascii="Arial" w:hAnsi="Arial" w:cs="Arial"/>
                <w:bCs/>
                <w:sz w:val="20"/>
                <w:szCs w:val="20"/>
              </w:rPr>
              <w:t xml:space="preserve">písm. a) až </w:t>
            </w:r>
            <w:r w:rsidR="00454CF6">
              <w:rPr>
                <w:rFonts w:ascii="Arial" w:hAnsi="Arial" w:cs="Arial"/>
                <w:bCs/>
                <w:sz w:val="20"/>
                <w:szCs w:val="20"/>
              </w:rPr>
              <w:t>b</w:t>
            </w:r>
            <w:r w:rsidRPr="00C63476">
              <w:rPr>
                <w:rFonts w:ascii="Arial" w:hAnsi="Arial" w:cs="Arial"/>
                <w:bCs/>
                <w:sz w:val="20"/>
                <w:szCs w:val="20"/>
              </w:rPr>
              <w:t xml:space="preserve">) overí informácie na webovom sídle </w:t>
            </w:r>
            <w:hyperlink r:id="rId10" w:history="1">
              <w:r w:rsidRPr="00C63476">
                <w:rPr>
                  <w:rStyle w:val="Hypertextovprepojenie"/>
                  <w:rFonts w:cs="Arial"/>
                  <w:bCs/>
                  <w:sz w:val="20"/>
                  <w:szCs w:val="20"/>
                </w:rPr>
                <w:t>https://rpo.statistics.sk</w:t>
              </w:r>
            </w:hyperlink>
          </w:p>
          <w:p w14:paraId="55ED2693" w14:textId="77777777" w:rsidR="00997F82" w:rsidRDefault="00997F82" w:rsidP="00733FAA">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Upozornenie:</w:t>
            </w:r>
          </w:p>
          <w:p w14:paraId="05EDAFEB" w14:textId="414B28A2" w:rsidR="00997F82" w:rsidRPr="00E24EB5" w:rsidRDefault="00997F82" w:rsidP="00733FAA">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je MAS oprávnená dožiadať výpis z registra, v ktorom sa organizácia registruje a ktorej zápis je nevyhnutne spojený so vznikom a existenciou právnej formy žiadateľa, pričom tento výpis nesmie byť starší ako 3 mesiace ku dňu dožiadania. Ak je to potrebné</w:t>
            </w:r>
            <w:r w:rsidR="00175E83">
              <w:rPr>
                <w:rFonts w:ascii="Arial" w:hAnsi="Arial" w:cs="Arial"/>
                <w:bCs/>
                <w:sz w:val="20"/>
                <w:szCs w:val="20"/>
              </w:rPr>
              <w:t>,</w:t>
            </w:r>
            <w:r>
              <w:rPr>
                <w:rFonts w:ascii="Arial" w:hAnsi="Arial" w:cs="Arial"/>
                <w:bCs/>
                <w:sz w:val="20"/>
                <w:szCs w:val="20"/>
              </w:rPr>
              <w:t xml:space="preserve"> vyžiada si MAS stanovy alebo iné obdobné dokumenty, ktorými overí, ktoré osoby sú oprávnené konať v mene žiadateľa (štatutárny zástupcovia), pričom žiadateľ predkladá aktuálnu verziu.</w:t>
            </w:r>
          </w:p>
        </w:tc>
      </w:tr>
      <w:tr w:rsidR="00997F82" w:rsidRPr="00291D70" w14:paraId="08968D0D" w14:textId="77777777" w:rsidTr="00687273">
        <w:trPr>
          <w:trHeight w:val="287"/>
        </w:trPr>
        <w:tc>
          <w:tcPr>
            <w:tcW w:w="9776" w:type="dxa"/>
            <w:shd w:val="clear" w:color="auto" w:fill="F2F2F2" w:themeFill="background1" w:themeFillShade="F2"/>
            <w:vAlign w:val="center"/>
          </w:tcPr>
          <w:p w14:paraId="3529330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310222">
              <w:rPr>
                <w:rFonts w:ascii="Arial" w:hAnsi="Arial" w:cs="Arial"/>
                <w:b/>
                <w:sz w:val="20"/>
                <w:szCs w:val="20"/>
              </w:rPr>
              <w:t>Podmienka finančnej spôsobilosti spolufinancovania projektu</w:t>
            </w:r>
          </w:p>
        </w:tc>
      </w:tr>
      <w:tr w:rsidR="00997F82" w:rsidRPr="006A79F0" w14:paraId="5FE8E670" w14:textId="77777777" w:rsidTr="00687273">
        <w:tc>
          <w:tcPr>
            <w:tcW w:w="9776" w:type="dxa"/>
            <w:shd w:val="clear" w:color="auto" w:fill="auto"/>
          </w:tcPr>
          <w:p w14:paraId="12ADDD7A" w14:textId="77777777" w:rsidR="00997F82" w:rsidRPr="00D01EF0" w:rsidRDefault="00997F82" w:rsidP="00CA18C8">
            <w:pPr>
              <w:pStyle w:val="Odsekzoznamu"/>
              <w:spacing w:before="120" w:after="120" w:line="240" w:lineRule="auto"/>
              <w:ind w:left="85" w:right="85"/>
              <w:contextualSpacing w:val="0"/>
              <w:jc w:val="both"/>
              <w:rPr>
                <w:rFonts w:ascii="Arial" w:hAnsi="Arial" w:cs="Arial"/>
                <w:b/>
                <w:bCs/>
                <w:sz w:val="20"/>
                <w:szCs w:val="20"/>
              </w:rPr>
            </w:pPr>
            <w:r w:rsidRPr="00D01EF0">
              <w:rPr>
                <w:rFonts w:ascii="Arial" w:hAnsi="Arial" w:cs="Arial"/>
                <w:b/>
                <w:bCs/>
                <w:sz w:val="20"/>
                <w:szCs w:val="20"/>
              </w:rPr>
              <w:t>Opis podmienky:</w:t>
            </w:r>
          </w:p>
          <w:p w14:paraId="33165C2D" w14:textId="77777777" w:rsidR="00997F82" w:rsidRPr="00D01EF0" w:rsidRDefault="00997F82" w:rsidP="00CA18C8">
            <w:pPr>
              <w:pStyle w:val="Odsekzoznamu"/>
              <w:spacing w:before="120" w:after="120" w:line="240" w:lineRule="auto"/>
              <w:ind w:left="85" w:right="85"/>
              <w:contextualSpacing w:val="0"/>
              <w:jc w:val="both"/>
              <w:rPr>
                <w:rFonts w:ascii="Arial" w:hAnsi="Arial" w:cs="Arial"/>
                <w:sz w:val="20"/>
                <w:szCs w:val="20"/>
                <w:lang w:eastAsia="cs-CZ"/>
              </w:rPr>
            </w:pPr>
            <w:r w:rsidRPr="00D01EF0">
              <w:rPr>
                <w:rFonts w:ascii="Arial" w:hAnsi="Arial" w:cs="Arial"/>
                <w:bCs/>
                <w:sz w:val="20"/>
                <w:szCs w:val="20"/>
              </w:rPr>
              <w:lastRenderedPageBreak/>
              <w:t xml:space="preserve">Finančná spôsobilosť na spolufinancovanie projektu znamená, že žiadateľ má zabezpečené finančné prostriedky na spolufinancovanie oprávnených výdavkov projektu. </w:t>
            </w:r>
            <w:r w:rsidRPr="00D01EF0">
              <w:rPr>
                <w:rFonts w:ascii="Arial" w:hAnsi="Arial" w:cs="Arial"/>
                <w:sz w:val="20"/>
                <w:szCs w:val="20"/>
                <w:lang w:eastAsia="cs-CZ"/>
              </w:rPr>
              <w:t>Výška spolufinancovania projektu zo strany žiadateľa sa stanovuje ako rozdiel medzi celkovými oprávnenými výdavkami projektu a žiadaným príspevkom.</w:t>
            </w:r>
          </w:p>
          <w:p w14:paraId="7BDAEF6E" w14:textId="77777777" w:rsidR="00997F82" w:rsidRPr="00D01EF0" w:rsidRDefault="00997F82" w:rsidP="00CA18C8">
            <w:pPr>
              <w:pStyle w:val="Odsekzoznamu"/>
              <w:spacing w:before="240" w:after="120" w:line="240" w:lineRule="auto"/>
              <w:ind w:left="85" w:right="85"/>
              <w:contextualSpacing w:val="0"/>
              <w:jc w:val="both"/>
              <w:rPr>
                <w:rFonts w:ascii="Arial" w:hAnsi="Arial" w:cs="Arial"/>
                <w:b/>
                <w:sz w:val="20"/>
                <w:szCs w:val="20"/>
                <w:lang w:eastAsia="cs-CZ"/>
              </w:rPr>
            </w:pPr>
            <w:r w:rsidRPr="00D01EF0">
              <w:rPr>
                <w:rFonts w:ascii="Arial" w:hAnsi="Arial" w:cs="Arial"/>
                <w:b/>
                <w:sz w:val="20"/>
                <w:szCs w:val="20"/>
                <w:lang w:eastAsia="cs-CZ"/>
              </w:rPr>
              <w:t>Forma preukázania:</w:t>
            </w:r>
          </w:p>
          <w:p w14:paraId="19203AEF" w14:textId="77777777" w:rsidR="00997F82" w:rsidRPr="00D01EF0" w:rsidRDefault="00997F82" w:rsidP="00DD3EE2">
            <w:pPr>
              <w:pStyle w:val="Odsekzoznamu"/>
              <w:spacing w:before="120" w:after="0" w:line="240" w:lineRule="auto"/>
              <w:ind w:left="85" w:right="85"/>
              <w:contextualSpacing w:val="0"/>
              <w:jc w:val="both"/>
              <w:rPr>
                <w:rFonts w:ascii="Arial" w:hAnsi="Arial" w:cs="Arial"/>
                <w:sz w:val="20"/>
                <w:szCs w:val="20"/>
                <w:lang w:eastAsia="cs-CZ"/>
              </w:rPr>
            </w:pPr>
            <w:r w:rsidRPr="00D01EF0">
              <w:rPr>
                <w:rFonts w:ascii="Arial" w:hAnsi="Arial" w:cs="Arial"/>
                <w:sz w:val="20"/>
                <w:szCs w:val="20"/>
                <w:lang w:eastAsia="cs-CZ"/>
              </w:rPr>
              <w:t>Informácie uvedené v žiadosti o príspevok.</w:t>
            </w:r>
          </w:p>
          <w:p w14:paraId="137800A4" w14:textId="77777777" w:rsidR="00997F82" w:rsidRPr="004E521B" w:rsidRDefault="00997F82" w:rsidP="00CA18C8">
            <w:pPr>
              <w:pStyle w:val="Odsekzoznamu"/>
              <w:keepNext/>
              <w:spacing w:before="240" w:after="120" w:line="240" w:lineRule="auto"/>
              <w:ind w:left="85" w:right="85"/>
              <w:contextualSpacing w:val="0"/>
              <w:jc w:val="both"/>
              <w:rPr>
                <w:rFonts w:ascii="Arial" w:hAnsi="Arial" w:cs="Arial"/>
                <w:b/>
                <w:bCs/>
                <w:sz w:val="20"/>
                <w:szCs w:val="20"/>
              </w:rPr>
            </w:pPr>
            <w:r w:rsidRPr="0094069A">
              <w:rPr>
                <w:rFonts w:ascii="Arial" w:hAnsi="Arial" w:cs="Arial"/>
                <w:b/>
                <w:bCs/>
                <w:sz w:val="20"/>
                <w:szCs w:val="20"/>
              </w:rPr>
              <w:t>S</w:t>
            </w:r>
            <w:r w:rsidRPr="0052072F">
              <w:rPr>
                <w:rFonts w:ascii="Arial" w:hAnsi="Arial" w:cs="Arial"/>
                <w:b/>
                <w:bCs/>
                <w:sz w:val="20"/>
                <w:szCs w:val="20"/>
              </w:rPr>
              <w:t>pôsob overenia:</w:t>
            </w:r>
          </w:p>
          <w:p w14:paraId="7DBD3D62" w14:textId="76F89AB6" w:rsidR="00997F82" w:rsidRPr="00C91098" w:rsidRDefault="00997F82" w:rsidP="00CA18C8">
            <w:pPr>
              <w:spacing w:before="120" w:after="120" w:line="240" w:lineRule="auto"/>
              <w:ind w:left="85" w:right="85"/>
              <w:jc w:val="both"/>
              <w:rPr>
                <w:rFonts w:ascii="Arial" w:hAnsi="Arial" w:cs="Arial"/>
                <w:bCs/>
                <w:sz w:val="22"/>
              </w:rPr>
            </w:pPr>
            <w:r w:rsidRPr="0094069A">
              <w:rPr>
                <w:rFonts w:ascii="Arial" w:hAnsi="Arial" w:cs="Arial"/>
                <w:bCs/>
                <w:sz w:val="20"/>
                <w:szCs w:val="20"/>
              </w:rPr>
              <w:t xml:space="preserve">MAS overí podmienku na základe čestného vyhlásenia, ktoré tvorí súčasť formulára </w:t>
            </w:r>
            <w:proofErr w:type="spellStart"/>
            <w:r w:rsidRPr="0094069A">
              <w:rPr>
                <w:rFonts w:ascii="Arial" w:hAnsi="Arial" w:cs="Arial"/>
                <w:bCs/>
                <w:sz w:val="20"/>
                <w:szCs w:val="20"/>
              </w:rPr>
              <w:t>ŽoPr</w:t>
            </w:r>
            <w:proofErr w:type="spellEnd"/>
            <w:r w:rsidR="00BD0B20">
              <w:rPr>
                <w:rFonts w:ascii="Arial" w:hAnsi="Arial" w:cs="Arial"/>
                <w:bCs/>
                <w:sz w:val="20"/>
                <w:szCs w:val="20"/>
              </w:rPr>
              <w:t>.</w:t>
            </w:r>
          </w:p>
        </w:tc>
      </w:tr>
      <w:tr w:rsidR="00997F82" w:rsidRPr="00291D70" w14:paraId="397B0497" w14:textId="77777777" w:rsidTr="00687273">
        <w:tc>
          <w:tcPr>
            <w:tcW w:w="9776" w:type="dxa"/>
            <w:shd w:val="clear" w:color="auto" w:fill="F2F2F2" w:themeFill="background1" w:themeFillShade="F2"/>
            <w:vAlign w:val="center"/>
          </w:tcPr>
          <w:p w14:paraId="04DD510D"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A047C9">
              <w:rPr>
                <w:rFonts w:ascii="Arial" w:hAnsi="Arial" w:cs="Arial"/>
                <w:b/>
                <w:sz w:val="20"/>
                <w:szCs w:val="20"/>
              </w:rPr>
              <w:lastRenderedPageBreak/>
              <w:t>Podmienka, že žiadateľ má schválený program rozvoja a príslušnú územnoplánovaciu dokumentáciu</w:t>
            </w:r>
          </w:p>
        </w:tc>
      </w:tr>
      <w:tr w:rsidR="00997F82" w:rsidRPr="006A79F0" w14:paraId="4282C78F" w14:textId="77777777" w:rsidTr="00687273">
        <w:tc>
          <w:tcPr>
            <w:tcW w:w="9776" w:type="dxa"/>
            <w:shd w:val="clear" w:color="auto" w:fill="auto"/>
          </w:tcPr>
          <w:p w14:paraId="3F6BD66B" w14:textId="77777777" w:rsidR="00997F82" w:rsidRDefault="00997F82" w:rsidP="0010394B">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70D9E3D" w14:textId="11849520" w:rsidR="00997F82" w:rsidRDefault="00997F82" w:rsidP="0010394B">
            <w:pPr>
              <w:pStyle w:val="Odsekzoznamu"/>
              <w:widowControl w:val="0"/>
              <w:spacing w:before="120" w:after="120" w:line="240" w:lineRule="auto"/>
              <w:ind w:left="85" w:right="85"/>
              <w:contextualSpacing w:val="0"/>
              <w:jc w:val="both"/>
              <w:rPr>
                <w:rFonts w:ascii="Arial" w:hAnsi="Arial" w:cs="Arial"/>
                <w:bCs/>
                <w:sz w:val="20"/>
                <w:szCs w:val="20"/>
              </w:rPr>
            </w:pPr>
            <w:r w:rsidRPr="00A047C9">
              <w:rPr>
                <w:rFonts w:ascii="Arial" w:hAnsi="Arial" w:cs="Arial"/>
                <w:bCs/>
                <w:sz w:val="20"/>
                <w:szCs w:val="20"/>
              </w:rPr>
              <w:t>Žiadateľ, ktorým je obec</w:t>
            </w:r>
            <w:r w:rsidR="00FD76F1">
              <w:rPr>
                <w:rFonts w:ascii="Arial" w:hAnsi="Arial" w:cs="Arial"/>
                <w:bCs/>
                <w:sz w:val="20"/>
                <w:szCs w:val="20"/>
              </w:rPr>
              <w:t>,</w:t>
            </w:r>
            <w:r>
              <w:rPr>
                <w:rFonts w:ascii="Arial" w:hAnsi="Arial" w:cs="Arial"/>
                <w:bCs/>
                <w:sz w:val="20"/>
                <w:szCs w:val="20"/>
              </w:rPr>
              <w:t xml:space="preserve"> </w:t>
            </w:r>
            <w:r w:rsidRPr="00A047C9">
              <w:rPr>
                <w:rFonts w:ascii="Arial" w:hAnsi="Arial" w:cs="Arial"/>
                <w:bCs/>
                <w:sz w:val="20"/>
                <w:szCs w:val="20"/>
              </w:rPr>
              <w:t xml:space="preserve">musí mať </w:t>
            </w:r>
            <w:r w:rsidR="00A32ED0">
              <w:rPr>
                <w:rFonts w:ascii="Arial" w:hAnsi="Arial" w:cs="Arial"/>
                <w:bCs/>
                <w:sz w:val="20"/>
                <w:szCs w:val="20"/>
              </w:rPr>
              <w:t xml:space="preserve">najneskôr ku dňu predloženia </w:t>
            </w:r>
            <w:proofErr w:type="spellStart"/>
            <w:r w:rsidR="00A32ED0">
              <w:rPr>
                <w:rFonts w:ascii="Arial" w:hAnsi="Arial" w:cs="Arial"/>
                <w:bCs/>
                <w:sz w:val="20"/>
                <w:szCs w:val="20"/>
              </w:rPr>
              <w:t>ŽoPr</w:t>
            </w:r>
            <w:proofErr w:type="spellEnd"/>
            <w:r w:rsidR="00A32ED0">
              <w:rPr>
                <w:rFonts w:ascii="Arial" w:hAnsi="Arial" w:cs="Arial"/>
                <w:bCs/>
                <w:sz w:val="20"/>
                <w:szCs w:val="20"/>
              </w:rPr>
              <w:t xml:space="preserve"> </w:t>
            </w:r>
            <w:r w:rsidRPr="00A047C9">
              <w:rPr>
                <w:rFonts w:ascii="Arial" w:hAnsi="Arial" w:cs="Arial"/>
                <w:bCs/>
                <w:sz w:val="20"/>
                <w:szCs w:val="20"/>
              </w:rPr>
              <w:t xml:space="preserve">schválený program rozvoja </w:t>
            </w:r>
            <w:r w:rsidRPr="00732429">
              <w:rPr>
                <w:rFonts w:ascii="Arial" w:hAnsi="Arial" w:cs="Arial"/>
                <w:bCs/>
                <w:sz w:val="20"/>
                <w:szCs w:val="20"/>
              </w:rPr>
              <w:t>obce/spoločný program rozvoja obcí</w:t>
            </w:r>
            <w:r w:rsidRPr="00A047C9">
              <w:rPr>
                <w:rFonts w:ascii="Arial" w:hAnsi="Arial" w:cs="Arial"/>
                <w:bCs/>
                <w:sz w:val="20"/>
                <w:szCs w:val="20"/>
              </w:rPr>
              <w:t xml:space="preserve"> a</w:t>
            </w:r>
            <w:r>
              <w:rPr>
                <w:rFonts w:ascii="Arial" w:hAnsi="Arial" w:cs="Arial"/>
                <w:bCs/>
                <w:sz w:val="20"/>
                <w:szCs w:val="20"/>
              </w:rPr>
              <w:t> </w:t>
            </w:r>
            <w:r w:rsidRPr="00A047C9">
              <w:rPr>
                <w:rFonts w:ascii="Arial" w:hAnsi="Arial" w:cs="Arial"/>
                <w:bCs/>
                <w:sz w:val="20"/>
                <w:szCs w:val="20"/>
              </w:rPr>
              <w:t>príslušnú územnoplánovaciu dokumentáciu v</w:t>
            </w:r>
            <w:r>
              <w:rPr>
                <w:rFonts w:ascii="Arial" w:hAnsi="Arial" w:cs="Arial"/>
                <w:bCs/>
                <w:sz w:val="20"/>
                <w:szCs w:val="20"/>
              </w:rPr>
              <w:t> </w:t>
            </w:r>
            <w:r w:rsidRPr="00A047C9">
              <w:rPr>
                <w:rFonts w:ascii="Arial" w:hAnsi="Arial" w:cs="Arial"/>
                <w:bCs/>
                <w:sz w:val="20"/>
                <w:szCs w:val="20"/>
              </w:rPr>
              <w:t>súlade s ustanovením § 8 ods. 6/§ 8a ods. 4 (obec) zákona o</w:t>
            </w:r>
            <w:r>
              <w:rPr>
                <w:rFonts w:ascii="Arial" w:hAnsi="Arial" w:cs="Arial"/>
                <w:bCs/>
                <w:sz w:val="20"/>
                <w:szCs w:val="20"/>
              </w:rPr>
              <w:t> </w:t>
            </w:r>
            <w:r w:rsidRPr="00A047C9">
              <w:rPr>
                <w:rFonts w:ascii="Arial" w:hAnsi="Arial" w:cs="Arial"/>
                <w:bCs/>
                <w:sz w:val="20"/>
                <w:szCs w:val="20"/>
              </w:rPr>
              <w:t>podpore regionálneho rozvoja.</w:t>
            </w:r>
          </w:p>
          <w:p w14:paraId="507C5C0E" w14:textId="77777777" w:rsidR="00997F82" w:rsidRDefault="00997F82" w:rsidP="0010394B">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DE47361" w14:textId="77777777" w:rsidR="00997F82" w:rsidRDefault="00997F82" w:rsidP="0010394B">
            <w:pPr>
              <w:pStyle w:val="Odsekzoznamu"/>
              <w:keepNext/>
              <w:widowControl w:val="0"/>
              <w:spacing w:before="120" w:after="12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Pr="002F75C7">
              <w:rPr>
                <w:rFonts w:ascii="Arial" w:hAnsi="Arial" w:cs="Arial"/>
                <w:bCs/>
                <w:sz w:val="20"/>
                <w:szCs w:val="20"/>
              </w:rPr>
              <w:t xml:space="preserve"> - Uznesenie, resp. výpis z uznesenia o schválení programu rozvoja a príslušnej územnoplánovacej dokumentácie (ak nie sú zverejnené na webovom sídle obce).</w:t>
            </w:r>
          </w:p>
          <w:p w14:paraId="502B3876" w14:textId="3E57D7B8" w:rsidR="00997F82" w:rsidRPr="001F15D0" w:rsidRDefault="00997F82" w:rsidP="0010394B">
            <w:pPr>
              <w:pStyle w:val="Odsekzoznamu"/>
              <w:keepNext/>
              <w:widowControl w:val="0"/>
              <w:spacing w:before="120" w:after="120" w:line="240" w:lineRule="auto"/>
              <w:ind w:left="85" w:right="85"/>
              <w:contextualSpacing w:val="0"/>
              <w:jc w:val="both"/>
              <w:rPr>
                <w:rFonts w:ascii="Arial" w:hAnsi="Arial" w:cs="Arial"/>
                <w:bCs/>
                <w:sz w:val="20"/>
                <w:szCs w:val="20"/>
              </w:rPr>
            </w:pPr>
            <w:bookmarkStart w:id="6" w:name="_Hlk500340843"/>
            <w:r w:rsidRPr="001F15D0">
              <w:rPr>
                <w:rFonts w:ascii="Arial" w:hAnsi="Arial" w:cs="Arial"/>
                <w:bCs/>
                <w:sz w:val="20"/>
                <w:szCs w:val="20"/>
              </w:rPr>
              <w:t>V prípade, ak sú príslušné uznesenia zverejnené na webovom sídle obce</w:t>
            </w:r>
            <w:r w:rsidR="007A0A8D">
              <w:rPr>
                <w:rFonts w:ascii="Arial" w:hAnsi="Arial" w:cs="Arial"/>
                <w:bCs/>
                <w:sz w:val="20"/>
                <w:szCs w:val="20"/>
              </w:rPr>
              <w:t>,</w:t>
            </w:r>
            <w:r w:rsidRPr="009771B1">
              <w:rPr>
                <w:rFonts w:ascii="Arial" w:hAnsi="Arial" w:cs="Arial"/>
                <w:bCs/>
                <w:sz w:val="20"/>
                <w:szCs w:val="20"/>
              </w:rPr>
              <w:t xml:space="preserve"> uvedie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odkaz (</w:t>
            </w:r>
            <w:proofErr w:type="spellStart"/>
            <w:r w:rsidRPr="001F15D0">
              <w:rPr>
                <w:rFonts w:ascii="Arial" w:hAnsi="Arial" w:cs="Arial"/>
                <w:bCs/>
                <w:sz w:val="20"/>
                <w:szCs w:val="20"/>
              </w:rPr>
              <w:t>link</w:t>
            </w:r>
            <w:proofErr w:type="spellEnd"/>
            <w:r w:rsidRPr="001F15D0">
              <w:rPr>
                <w:rFonts w:ascii="Arial" w:hAnsi="Arial" w:cs="Arial"/>
                <w:bCs/>
                <w:sz w:val="20"/>
                <w:szCs w:val="20"/>
              </w:rPr>
              <w:t>, resp. hypert</w:t>
            </w:r>
            <w:r w:rsidR="003E1496">
              <w:rPr>
                <w:rFonts w:ascii="Arial" w:hAnsi="Arial" w:cs="Arial"/>
                <w:bCs/>
                <w:sz w:val="20"/>
                <w:szCs w:val="20"/>
              </w:rPr>
              <w:t>e</w:t>
            </w:r>
            <w:r w:rsidRPr="001F15D0">
              <w:rPr>
                <w:rFonts w:ascii="Arial" w:hAnsi="Arial" w:cs="Arial"/>
                <w:bCs/>
                <w:sz w:val="20"/>
                <w:szCs w:val="20"/>
              </w:rPr>
              <w:t>xtový odkaz) na tieto dokumenty.</w:t>
            </w:r>
          </w:p>
          <w:p w14:paraId="2521FA1C" w14:textId="77777777" w:rsidR="00997F82" w:rsidRDefault="00997F82" w:rsidP="0010394B">
            <w:pPr>
              <w:pStyle w:val="Odsekzoznamu"/>
              <w:keepNext/>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(obec), ktorý nie je povinný mať vypracovanú územnoplánovaciu dokumentáciu (§ 11 Stavebného zákona), je povinný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poskytnúť čestné vyhlásenie žiadateľa v</w:t>
            </w:r>
            <w:r>
              <w:rPr>
                <w:rFonts w:ascii="Arial" w:hAnsi="Arial" w:cs="Arial"/>
                <w:bCs/>
                <w:sz w:val="20"/>
                <w:szCs w:val="20"/>
              </w:rPr>
              <w:t> </w:t>
            </w:r>
            <w:r w:rsidRPr="001F15D0">
              <w:rPr>
                <w:rFonts w:ascii="Arial" w:hAnsi="Arial" w:cs="Arial"/>
                <w:bCs/>
                <w:sz w:val="20"/>
                <w:szCs w:val="20"/>
              </w:rPr>
              <w:t>rámci ktorej vyhlási, že v zmysle § 11 Stavebného</w:t>
            </w:r>
            <w:r w:rsidRPr="00A047C9">
              <w:rPr>
                <w:rFonts w:ascii="Arial" w:hAnsi="Arial" w:cs="Arial"/>
                <w:bCs/>
                <w:sz w:val="20"/>
                <w:szCs w:val="20"/>
              </w:rPr>
              <w:t xml:space="preserve"> zákona nie j</w:t>
            </w:r>
            <w:r>
              <w:rPr>
                <w:rFonts w:ascii="Arial" w:hAnsi="Arial" w:cs="Arial"/>
                <w:bCs/>
                <w:sz w:val="20"/>
                <w:szCs w:val="20"/>
              </w:rPr>
              <w:t>e povinný mať územný plán obce.</w:t>
            </w:r>
          </w:p>
          <w:bookmarkEnd w:id="6"/>
          <w:p w14:paraId="2384C596" w14:textId="77777777" w:rsidR="00997F82" w:rsidRPr="00337B8D" w:rsidRDefault="00997F82" w:rsidP="0010394B">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79CD4EC" w14:textId="77777777" w:rsidR="00997F82" w:rsidRDefault="00997F82" w:rsidP="0010394B">
            <w:pPr>
              <w:pStyle w:val="Odsekzoznamu"/>
              <w:keepNext/>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 overí podmienku na základe údajov uvedených v</w:t>
            </w:r>
            <w:r>
              <w:rPr>
                <w:rFonts w:ascii="Arial" w:hAnsi="Arial" w:cs="Arial"/>
                <w:bCs/>
                <w:sz w:val="20"/>
                <w:szCs w:val="20"/>
              </w:rPr>
              <w:t> </w:t>
            </w:r>
            <w:r w:rsidRPr="00337B8D">
              <w:rPr>
                <w:rFonts w:ascii="Arial" w:hAnsi="Arial" w:cs="Arial"/>
                <w:bCs/>
                <w:sz w:val="20"/>
                <w:szCs w:val="20"/>
              </w:rPr>
              <w:t>Uznesení</w:t>
            </w:r>
            <w:r>
              <w:rPr>
                <w:rFonts w:ascii="Arial" w:hAnsi="Arial" w:cs="Arial"/>
                <w:bCs/>
                <w:sz w:val="20"/>
                <w:szCs w:val="20"/>
              </w:rPr>
              <w:t xml:space="preserve"> zastupiteľstva</w:t>
            </w:r>
            <w:r w:rsidRPr="00337B8D">
              <w:rPr>
                <w:rFonts w:ascii="Arial" w:hAnsi="Arial" w:cs="Arial"/>
                <w:bCs/>
                <w:sz w:val="20"/>
                <w:szCs w:val="20"/>
              </w:rPr>
              <w:t xml:space="preserve"> (výpise z uznesenia) o schválení programu rozvoja a príslušnej územnoplánovacej dokumentácie a čestného vyhlásenie žiadateľa (v</w:t>
            </w:r>
            <w:r>
              <w:rPr>
                <w:rFonts w:ascii="Arial" w:hAnsi="Arial" w:cs="Arial"/>
                <w:bCs/>
                <w:sz w:val="20"/>
                <w:szCs w:val="20"/>
              </w:rPr>
              <w:t> prípade</w:t>
            </w:r>
            <w:r w:rsidRPr="00337B8D">
              <w:rPr>
                <w:rFonts w:ascii="Arial" w:hAnsi="Arial" w:cs="Arial"/>
                <w:bCs/>
                <w:sz w:val="20"/>
                <w:szCs w:val="20"/>
              </w:rPr>
              <w:t xml:space="preserve"> aplikácie § 11 stavebného zákona).</w:t>
            </w:r>
          </w:p>
          <w:p w14:paraId="16A13BE0" w14:textId="77777777" w:rsidR="00997F82" w:rsidRPr="003F7AA5" w:rsidRDefault="00997F82" w:rsidP="0010394B">
            <w:pPr>
              <w:pStyle w:val="Odsekzoznamu"/>
              <w:keepNext/>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prípade pochybností (alebo ak MAS nebude schopná podmienku overiť z verejných zdrojov) je MAS oprávnená dožiadať listinnú formu Uznesenia (výpisu z uznesenia).</w:t>
            </w:r>
          </w:p>
        </w:tc>
      </w:tr>
      <w:tr w:rsidR="00997F82" w:rsidRPr="00291D70" w14:paraId="49387E48" w14:textId="77777777" w:rsidTr="00687273">
        <w:trPr>
          <w:trHeight w:val="287"/>
        </w:trPr>
        <w:tc>
          <w:tcPr>
            <w:tcW w:w="9776" w:type="dxa"/>
            <w:shd w:val="clear" w:color="auto" w:fill="F2F2F2" w:themeFill="background1" w:themeFillShade="F2"/>
            <w:vAlign w:val="center"/>
          </w:tcPr>
          <w:p w14:paraId="2E2E81DB" w14:textId="7B1799A6" w:rsidR="00997F82" w:rsidRPr="005B3A2C" w:rsidRDefault="00997F82" w:rsidP="00AE11DC">
            <w:pPr>
              <w:pStyle w:val="Odsekzoznamu"/>
              <w:keepNext/>
              <w:numPr>
                <w:ilvl w:val="0"/>
                <w:numId w:val="6"/>
              </w:numPr>
              <w:spacing w:before="120" w:after="120" w:line="240" w:lineRule="auto"/>
              <w:ind w:left="504" w:right="85" w:hanging="357"/>
              <w:contextualSpacing w:val="0"/>
              <w:jc w:val="both"/>
              <w:rPr>
                <w:rFonts w:ascii="Arial" w:hAnsi="Arial" w:cs="Arial"/>
                <w:b/>
                <w:sz w:val="20"/>
                <w:szCs w:val="20"/>
              </w:rPr>
            </w:pPr>
            <w:r w:rsidRPr="005B3A2C">
              <w:rPr>
                <w:rFonts w:ascii="Arial" w:hAnsi="Arial" w:cs="Arial"/>
                <w:b/>
                <w:sz w:val="20"/>
                <w:szCs w:val="20"/>
              </w:rPr>
              <w:t>Podmienka, že štatutárny orgán, ani žiadny člen štatutárneho orgánu, ani prokurista/i, ani osoba splnomocnená zastupovať žiadateľa v procese schvaľovania žiadosti o</w:t>
            </w:r>
            <w:r w:rsidR="00556E68" w:rsidRPr="005B3A2C">
              <w:rPr>
                <w:rFonts w:ascii="Arial" w:hAnsi="Arial" w:cs="Arial"/>
                <w:b/>
                <w:sz w:val="20"/>
                <w:szCs w:val="20"/>
              </w:rPr>
              <w:t> </w:t>
            </w:r>
            <w:r w:rsidRPr="005B3A2C">
              <w:rPr>
                <w:rFonts w:ascii="Arial" w:hAnsi="Arial" w:cs="Arial"/>
                <w:b/>
                <w:sz w:val="20"/>
                <w:szCs w:val="20"/>
              </w:rPr>
              <w:t xml:space="preserve">príspevok neboli právoplatne odsúdení za niektorý z vybraných trestných činov </w:t>
            </w:r>
          </w:p>
        </w:tc>
      </w:tr>
      <w:tr w:rsidR="00997F82" w:rsidRPr="006A79F0" w14:paraId="5E565694" w14:textId="77777777" w:rsidTr="00687273">
        <w:tc>
          <w:tcPr>
            <w:tcW w:w="9776" w:type="dxa"/>
            <w:shd w:val="clear" w:color="auto" w:fill="auto"/>
          </w:tcPr>
          <w:p w14:paraId="17517430" w14:textId="35D6C031" w:rsidR="00997F82" w:rsidRDefault="00997F82" w:rsidP="00CA18C8">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AE31BB9" w14:textId="3A543818" w:rsidR="00997F82" w:rsidRPr="00734B69" w:rsidRDefault="00997F82" w:rsidP="00CA18C8">
            <w:pPr>
              <w:pStyle w:val="Odsekzoznamu"/>
              <w:widowControl w:val="0"/>
              <w:spacing w:before="120" w:after="120" w:line="240" w:lineRule="auto"/>
              <w:ind w:left="85" w:right="85"/>
              <w:contextualSpacing w:val="0"/>
              <w:jc w:val="both"/>
              <w:rPr>
                <w:rFonts w:ascii="Arial" w:hAnsi="Arial" w:cs="Arial"/>
                <w:bCs/>
                <w:sz w:val="20"/>
                <w:szCs w:val="20"/>
              </w:rPr>
            </w:pPr>
            <w:r w:rsidRPr="00734B69">
              <w:rPr>
                <w:rFonts w:ascii="Arial" w:hAnsi="Arial" w:cs="Arial"/>
                <w:bCs/>
                <w:sz w:val="20"/>
                <w:szCs w:val="20"/>
              </w:rPr>
              <w:t>Žiadateľ</w:t>
            </w:r>
            <w:r w:rsidR="0067735B">
              <w:rPr>
                <w:rFonts w:ascii="Arial" w:hAnsi="Arial" w:cs="Arial"/>
                <w:bCs/>
                <w:sz w:val="20"/>
                <w:szCs w:val="20"/>
              </w:rPr>
              <w:t>,</w:t>
            </w:r>
            <w:r w:rsidRPr="00734B69">
              <w:rPr>
                <w:rFonts w:ascii="Arial" w:hAnsi="Arial" w:cs="Arial"/>
                <w:bCs/>
                <w:sz w:val="20"/>
                <w:szCs w:val="20"/>
              </w:rPr>
              <w:t xml:space="preserve"> ani jeho štatutárny orgán, ani žiadny člen štatutárneho orgánu</w:t>
            </w:r>
            <w:r w:rsidR="005D4668">
              <w:rPr>
                <w:rFonts w:ascii="Arial" w:hAnsi="Arial" w:cs="Arial"/>
                <w:bCs/>
                <w:sz w:val="20"/>
                <w:szCs w:val="20"/>
              </w:rPr>
              <w:t xml:space="preserve"> žiadateľa</w:t>
            </w:r>
            <w:r w:rsidRPr="00734B69">
              <w:rPr>
                <w:rFonts w:ascii="Arial" w:hAnsi="Arial" w:cs="Arial"/>
                <w:bCs/>
                <w:sz w:val="20"/>
                <w:szCs w:val="20"/>
              </w:rPr>
              <w:t xml:space="preserve">, ani osoba splnomocnená zastupovať žiadateľa v konaní o </w:t>
            </w:r>
            <w:proofErr w:type="spellStart"/>
            <w:r w:rsidRPr="00734B69">
              <w:rPr>
                <w:rFonts w:ascii="Arial" w:hAnsi="Arial" w:cs="Arial"/>
                <w:bCs/>
                <w:sz w:val="20"/>
                <w:szCs w:val="20"/>
              </w:rPr>
              <w:t>ŽoP</w:t>
            </w:r>
            <w:r>
              <w:rPr>
                <w:rFonts w:ascii="Arial" w:hAnsi="Arial" w:cs="Arial"/>
                <w:bCs/>
                <w:sz w:val="20"/>
                <w:szCs w:val="20"/>
              </w:rPr>
              <w:t>r</w:t>
            </w:r>
            <w:proofErr w:type="spellEnd"/>
            <w:r w:rsidRPr="00734B69">
              <w:rPr>
                <w:rFonts w:ascii="Arial" w:hAnsi="Arial" w:cs="Arial"/>
                <w:bCs/>
                <w:sz w:val="20"/>
                <w:szCs w:val="20"/>
              </w:rPr>
              <w:t xml:space="preserve"> nemôžu byť právoplatne odsúdení za:</w:t>
            </w:r>
          </w:p>
          <w:p w14:paraId="65AB4A38" w14:textId="77777777" w:rsidR="00997F82" w:rsidRPr="00734B69" w:rsidRDefault="00997F82" w:rsidP="00CA18C8">
            <w:pPr>
              <w:pStyle w:val="Odsekzoznamu"/>
              <w:widowControl w:val="0"/>
              <w:numPr>
                <w:ilvl w:val="1"/>
                <w:numId w:val="13"/>
              </w:numPr>
              <w:spacing w:before="60" w:after="60" w:line="240" w:lineRule="auto"/>
              <w:ind w:left="930" w:right="85" w:hanging="357"/>
              <w:jc w:val="both"/>
              <w:rPr>
                <w:rFonts w:ascii="Arial" w:hAnsi="Arial" w:cs="Arial"/>
                <w:bCs/>
                <w:sz w:val="20"/>
                <w:szCs w:val="20"/>
              </w:rPr>
            </w:pPr>
            <w:r w:rsidRPr="00734B69">
              <w:rPr>
                <w:rFonts w:ascii="Arial" w:hAnsi="Arial" w:cs="Arial"/>
                <w:bCs/>
                <w:sz w:val="20"/>
                <w:szCs w:val="20"/>
              </w:rPr>
              <w:t>trestný čin poškodzovania finančných záujmov ES (§261-§263 Trestného zákona),</w:t>
            </w:r>
          </w:p>
          <w:p w14:paraId="774B2127"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niektorý z trestných činov korupcie (§328 - § 336 Trestného zákona),</w:t>
            </w:r>
          </w:p>
          <w:p w14:paraId="1843DB11"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legalizácie príjmu z trestnej činnosti (§ 233 - § 234 Trestného zákona),</w:t>
            </w:r>
          </w:p>
          <w:p w14:paraId="7E37E56D" w14:textId="77777777" w:rsidR="00997F82" w:rsidRPr="00734B69" w:rsidRDefault="00997F82" w:rsidP="00CA18C8">
            <w:pPr>
              <w:pStyle w:val="Odsekzoznamu"/>
              <w:widowControl w:val="0"/>
              <w:numPr>
                <w:ilvl w:val="1"/>
                <w:numId w:val="13"/>
              </w:numPr>
              <w:spacing w:before="60" w:after="60" w:line="240" w:lineRule="auto"/>
              <w:ind w:left="933"/>
              <w:jc w:val="both"/>
              <w:rPr>
                <w:rFonts w:ascii="Arial" w:hAnsi="Arial" w:cs="Arial"/>
                <w:bCs/>
                <w:sz w:val="20"/>
                <w:szCs w:val="20"/>
              </w:rPr>
            </w:pPr>
            <w:r w:rsidRPr="00734B69">
              <w:rPr>
                <w:rFonts w:ascii="Arial" w:hAnsi="Arial" w:cs="Arial"/>
                <w:bCs/>
                <w:sz w:val="20"/>
                <w:szCs w:val="20"/>
              </w:rPr>
              <w:t>trestný čin založenia, zosnovania a podporovania zločineckej skupiny (§296 Trestného zákona),</w:t>
            </w:r>
          </w:p>
          <w:p w14:paraId="41698706" w14:textId="1A14193B" w:rsidR="00997F82" w:rsidRDefault="00997F82" w:rsidP="00CA18C8">
            <w:pPr>
              <w:pStyle w:val="Odsekzoznamu"/>
              <w:widowControl w:val="0"/>
              <w:numPr>
                <w:ilvl w:val="1"/>
                <w:numId w:val="13"/>
              </w:numPr>
              <w:spacing w:before="60" w:after="60" w:line="240" w:lineRule="auto"/>
              <w:ind w:left="933"/>
              <w:contextualSpacing w:val="0"/>
              <w:jc w:val="both"/>
              <w:rPr>
                <w:rFonts w:ascii="Arial" w:hAnsi="Arial" w:cs="Arial"/>
                <w:bCs/>
                <w:sz w:val="20"/>
                <w:szCs w:val="20"/>
              </w:rPr>
            </w:pPr>
            <w:r w:rsidRPr="00734B69">
              <w:rPr>
                <w:rFonts w:ascii="Arial" w:hAnsi="Arial" w:cs="Arial"/>
                <w:bCs/>
                <w:sz w:val="20"/>
                <w:szCs w:val="20"/>
              </w:rPr>
              <w:t>machinácie pri verejnom obstarávaní a verejnej dražbe (§ 266 až § 268 Trestného zákona).</w:t>
            </w:r>
          </w:p>
          <w:p w14:paraId="1018B2CB" w14:textId="0E10BC70" w:rsidR="0067735B" w:rsidRPr="0067735B" w:rsidRDefault="0067735B" w:rsidP="0067735B">
            <w:pPr>
              <w:widowControl w:val="0"/>
              <w:spacing w:before="120" w:after="120" w:line="240" w:lineRule="auto"/>
              <w:jc w:val="both"/>
              <w:rPr>
                <w:rFonts w:ascii="Arial" w:hAnsi="Arial" w:cs="Arial"/>
                <w:bCs/>
                <w:sz w:val="20"/>
                <w:szCs w:val="20"/>
              </w:rPr>
            </w:pPr>
            <w:r>
              <w:rPr>
                <w:rFonts w:ascii="Arial" w:hAnsi="Arial" w:cs="Arial"/>
                <w:bCs/>
                <w:sz w:val="20"/>
                <w:szCs w:val="20"/>
              </w:rPr>
              <w:t>Podmienka sa nevzťahuje na štatutárny orgán obce.</w:t>
            </w:r>
          </w:p>
          <w:p w14:paraId="086DD7E9" w14:textId="77777777" w:rsidR="00997F82" w:rsidRDefault="00997F82" w:rsidP="00CA18C8">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900BA3E" w14:textId="77777777" w:rsidR="00997F82" w:rsidRDefault="00997F82" w:rsidP="00CA18C8">
            <w:pPr>
              <w:pStyle w:val="Odsekzoznamu"/>
              <w:widowControl w:val="0"/>
              <w:spacing w:before="60" w:after="60" w:line="240" w:lineRule="auto"/>
              <w:ind w:left="85" w:right="85"/>
              <w:jc w:val="both"/>
              <w:rPr>
                <w:rFonts w:ascii="Arial" w:hAnsi="Arial" w:cs="Arial"/>
                <w:bCs/>
                <w:sz w:val="20"/>
                <w:szCs w:val="20"/>
              </w:rPr>
            </w:pPr>
            <w:r>
              <w:rPr>
                <w:rFonts w:ascii="Arial" w:hAnsi="Arial" w:cs="Arial"/>
                <w:bCs/>
                <w:sz w:val="20"/>
                <w:szCs w:val="20"/>
              </w:rPr>
              <w:t xml:space="preserve">Informácie uvedené žiadateľom </w:t>
            </w:r>
            <w:r w:rsidRPr="001D4DAB">
              <w:rPr>
                <w:rFonts w:ascii="Arial" w:hAnsi="Arial" w:cs="Arial"/>
                <w:bCs/>
                <w:sz w:val="20"/>
                <w:szCs w:val="20"/>
              </w:rPr>
              <w:t>vo formulári</w:t>
            </w:r>
            <w:r>
              <w:rPr>
                <w:rFonts w:ascii="Arial" w:hAnsi="Arial" w:cs="Arial"/>
                <w:bCs/>
                <w:sz w:val="20"/>
                <w:szCs w:val="20"/>
              </w:rPr>
              <w:t xml:space="preserve"> žiadosti o príspevok</w:t>
            </w:r>
          </w:p>
          <w:p w14:paraId="2FED18A2" w14:textId="77777777" w:rsidR="00C94378" w:rsidRDefault="00997F82" w:rsidP="00CA18C8">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Osobitná príloha </w:t>
            </w:r>
            <w:proofErr w:type="spellStart"/>
            <w:r w:rsidRPr="002F75C7">
              <w:rPr>
                <w:rFonts w:ascii="Arial" w:hAnsi="Arial" w:cs="Arial"/>
                <w:bCs/>
                <w:sz w:val="20"/>
                <w:szCs w:val="20"/>
              </w:rPr>
              <w:t>ŽoPr</w:t>
            </w:r>
            <w:proofErr w:type="spellEnd"/>
            <w:r w:rsidR="00C94378">
              <w:rPr>
                <w:rFonts w:ascii="Arial" w:hAnsi="Arial" w:cs="Arial"/>
                <w:bCs/>
                <w:sz w:val="20"/>
                <w:szCs w:val="20"/>
              </w:rPr>
              <w:t>:</w:t>
            </w:r>
          </w:p>
          <w:p w14:paraId="2BF5C9FF" w14:textId="5B856207" w:rsidR="00997F82" w:rsidRDefault="00997F82" w:rsidP="00BD0B20">
            <w:pPr>
              <w:pStyle w:val="Odsekzoznamu"/>
              <w:widowControl w:val="0"/>
              <w:spacing w:before="60" w:after="60" w:line="240" w:lineRule="auto"/>
              <w:ind w:left="85" w:right="85"/>
              <w:contextualSpacing w:val="0"/>
              <w:jc w:val="both"/>
              <w:rPr>
                <w:rFonts w:ascii="Arial" w:hAnsi="Arial" w:cs="Arial"/>
                <w:bCs/>
                <w:sz w:val="20"/>
                <w:szCs w:val="20"/>
              </w:rPr>
            </w:pPr>
            <w:r w:rsidRPr="002F75C7">
              <w:rPr>
                <w:rFonts w:ascii="Arial" w:hAnsi="Arial" w:cs="Arial"/>
                <w:bCs/>
                <w:sz w:val="20"/>
                <w:szCs w:val="20"/>
              </w:rPr>
              <w:t xml:space="preserve">- Výpis z registra trestov </w:t>
            </w:r>
            <w:r>
              <w:rPr>
                <w:rFonts w:ascii="Arial" w:hAnsi="Arial" w:cs="Arial"/>
                <w:bCs/>
                <w:sz w:val="20"/>
                <w:szCs w:val="20"/>
              </w:rPr>
              <w:t>fyzických osôb</w:t>
            </w:r>
            <w:r w:rsidRPr="002F75C7">
              <w:rPr>
                <w:rFonts w:ascii="Arial" w:hAnsi="Arial" w:cs="Arial"/>
                <w:bCs/>
                <w:sz w:val="20"/>
                <w:szCs w:val="20"/>
              </w:rPr>
              <w:t xml:space="preserve"> </w:t>
            </w:r>
            <w:r w:rsidR="00C94378">
              <w:rPr>
                <w:rFonts w:ascii="Arial" w:hAnsi="Arial" w:cs="Arial"/>
                <w:bCs/>
                <w:sz w:val="20"/>
                <w:szCs w:val="20"/>
              </w:rPr>
              <w:t xml:space="preserve">a to za </w:t>
            </w:r>
            <w:r w:rsidRPr="002F75C7">
              <w:rPr>
                <w:rFonts w:ascii="Arial" w:hAnsi="Arial" w:cs="Arial"/>
                <w:bCs/>
                <w:sz w:val="20"/>
                <w:szCs w:val="20"/>
              </w:rPr>
              <w:t>všetkých členov štatutárneho orgánu žiadateľa, a osoby splnomocnen</w:t>
            </w:r>
            <w:r w:rsidR="00AC36A2">
              <w:rPr>
                <w:rFonts w:ascii="Arial" w:hAnsi="Arial" w:cs="Arial"/>
                <w:bCs/>
                <w:sz w:val="20"/>
                <w:szCs w:val="20"/>
              </w:rPr>
              <w:t>é</w:t>
            </w:r>
            <w:r w:rsidRPr="002F75C7">
              <w:rPr>
                <w:rFonts w:ascii="Arial" w:hAnsi="Arial" w:cs="Arial"/>
                <w:bCs/>
                <w:sz w:val="20"/>
                <w:szCs w:val="20"/>
              </w:rPr>
              <w:t xml:space="preserve"> zastupovať žiadateľa v schvaľovacom procese </w:t>
            </w:r>
            <w:proofErr w:type="spellStart"/>
            <w:r w:rsidRPr="002F75C7">
              <w:rPr>
                <w:rFonts w:ascii="Arial" w:hAnsi="Arial" w:cs="Arial"/>
                <w:bCs/>
                <w:sz w:val="20"/>
                <w:szCs w:val="20"/>
              </w:rPr>
              <w:t>ŽoPr</w:t>
            </w:r>
            <w:proofErr w:type="spellEnd"/>
            <w:r w:rsidR="00C94378">
              <w:rPr>
                <w:rFonts w:ascii="Arial" w:hAnsi="Arial" w:cs="Arial"/>
                <w:bCs/>
                <w:sz w:val="20"/>
                <w:szCs w:val="20"/>
              </w:rPr>
              <w:t>.</w:t>
            </w:r>
          </w:p>
          <w:p w14:paraId="0F52FDA7" w14:textId="77777777" w:rsidR="00997F82" w:rsidRDefault="00997F82" w:rsidP="00CA18C8">
            <w:pPr>
              <w:pStyle w:val="Odsekzoznamu"/>
              <w:keepNext/>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lastRenderedPageBreak/>
              <w:t>Spôsob overenia:</w:t>
            </w:r>
          </w:p>
          <w:p w14:paraId="2179F26F" w14:textId="1E76AB92" w:rsidR="00997F82" w:rsidRPr="00925544" w:rsidRDefault="00997F82" w:rsidP="00BD0B20">
            <w:pPr>
              <w:pStyle w:val="Odsekzoznamu"/>
              <w:widowControl w:val="0"/>
              <w:spacing w:before="60" w:after="60" w:line="240" w:lineRule="auto"/>
              <w:ind w:left="85" w:right="85"/>
              <w:jc w:val="both"/>
              <w:rPr>
                <w:rFonts w:ascii="Arial" w:hAnsi="Arial" w:cs="Arial"/>
                <w:bCs/>
                <w:sz w:val="20"/>
                <w:szCs w:val="20"/>
              </w:rPr>
            </w:pPr>
            <w:r w:rsidRPr="00337B8D">
              <w:rPr>
                <w:rFonts w:ascii="Arial" w:hAnsi="Arial" w:cs="Arial"/>
                <w:bCs/>
                <w:sz w:val="20"/>
                <w:szCs w:val="20"/>
              </w:rPr>
              <w:t>MAS overí podmienku na základe predložený</w:t>
            </w:r>
            <w:r>
              <w:rPr>
                <w:rFonts w:ascii="Arial" w:hAnsi="Arial" w:cs="Arial"/>
                <w:bCs/>
                <w:sz w:val="20"/>
                <w:szCs w:val="20"/>
              </w:rPr>
              <w:t>ch výpisov z registra trestov fyzických osôb</w:t>
            </w:r>
            <w:r w:rsidR="00BD0B20">
              <w:rPr>
                <w:rFonts w:ascii="Arial" w:hAnsi="Arial" w:cs="Arial"/>
                <w:bCs/>
                <w:sz w:val="20"/>
                <w:szCs w:val="20"/>
              </w:rPr>
              <w:t>.</w:t>
            </w:r>
            <w:r w:rsidR="00236E5C">
              <w:rPr>
                <w:rFonts w:ascii="Arial" w:hAnsi="Arial" w:cs="Arial"/>
                <w:bCs/>
                <w:sz w:val="20"/>
                <w:szCs w:val="20"/>
              </w:rPr>
              <w:t xml:space="preserve"> </w:t>
            </w:r>
            <w:r w:rsidRPr="00337B8D">
              <w:rPr>
                <w:rFonts w:ascii="Arial" w:hAnsi="Arial" w:cs="Arial"/>
                <w:bCs/>
                <w:sz w:val="20"/>
                <w:szCs w:val="20"/>
              </w:rPr>
              <w:t>Osoby sa overia podľa údajov</w:t>
            </w:r>
            <w:r>
              <w:rPr>
                <w:rFonts w:ascii="Arial" w:hAnsi="Arial" w:cs="Arial"/>
                <w:bCs/>
                <w:sz w:val="20"/>
                <w:szCs w:val="20"/>
              </w:rPr>
              <w:t xml:space="preserve"> uvedených vo formulári </w:t>
            </w:r>
            <w:proofErr w:type="spellStart"/>
            <w:r>
              <w:rPr>
                <w:rFonts w:ascii="Arial" w:hAnsi="Arial" w:cs="Arial"/>
                <w:bCs/>
                <w:sz w:val="20"/>
                <w:szCs w:val="20"/>
              </w:rPr>
              <w:t>ŽoPr</w:t>
            </w:r>
            <w:proofErr w:type="spellEnd"/>
            <w:r>
              <w:rPr>
                <w:rFonts w:ascii="Arial" w:hAnsi="Arial" w:cs="Arial"/>
                <w:bCs/>
                <w:sz w:val="20"/>
                <w:szCs w:val="20"/>
              </w:rPr>
              <w:t>.</w:t>
            </w:r>
          </w:p>
        </w:tc>
      </w:tr>
      <w:tr w:rsidR="00997F82" w:rsidRPr="00291D70" w14:paraId="2337BC98" w14:textId="77777777" w:rsidTr="003B4ADF">
        <w:trPr>
          <w:trHeight w:val="287"/>
        </w:trPr>
        <w:tc>
          <w:tcPr>
            <w:tcW w:w="9776" w:type="dxa"/>
            <w:shd w:val="clear" w:color="auto" w:fill="auto"/>
            <w:vAlign w:val="center"/>
          </w:tcPr>
          <w:p w14:paraId="314445D5" w14:textId="77777777" w:rsidR="00997F82" w:rsidRPr="006D71F3" w:rsidRDefault="00997F82" w:rsidP="00AB07F9">
            <w:pPr>
              <w:pStyle w:val="Odsekzoznamu"/>
              <w:keepNext/>
              <w:widowControl w:val="0"/>
              <w:numPr>
                <w:ilvl w:val="0"/>
                <w:numId w:val="6"/>
              </w:numPr>
              <w:spacing w:before="120" w:after="120" w:line="240" w:lineRule="auto"/>
              <w:ind w:left="504" w:right="85" w:hanging="357"/>
              <w:contextualSpacing w:val="0"/>
              <w:rPr>
                <w:rFonts w:ascii="Arial" w:hAnsi="Arial" w:cs="Arial"/>
                <w:b/>
                <w:sz w:val="20"/>
                <w:szCs w:val="20"/>
              </w:rPr>
            </w:pPr>
            <w:bookmarkStart w:id="7" w:name="_Hlk34590566"/>
            <w:r w:rsidRPr="0081771D">
              <w:rPr>
                <w:rFonts w:ascii="Arial" w:hAnsi="Arial" w:cs="Arial"/>
                <w:b/>
                <w:sz w:val="20"/>
                <w:szCs w:val="20"/>
              </w:rPr>
              <w:lastRenderedPageBreak/>
              <w:t>Podmienka, že žiadateľ, ktorým je právnická osoba, nemá právoplatným rozsudkom uložený trest zákazu prijímať dotácie alebo subvencie</w:t>
            </w:r>
            <w:r>
              <w:rPr>
                <w:rFonts w:ascii="Arial" w:hAnsi="Arial" w:cs="Arial"/>
                <w:b/>
                <w:sz w:val="20"/>
                <w:szCs w:val="20"/>
              </w:rPr>
              <w:t>, trest zákazu prijímať pomoc a </w:t>
            </w:r>
            <w:r w:rsidRPr="0081771D">
              <w:rPr>
                <w:rFonts w:ascii="Arial" w:hAnsi="Arial" w:cs="Arial"/>
                <w:b/>
                <w:sz w:val="20"/>
                <w:szCs w:val="20"/>
              </w:rPr>
              <w:t>podporu poskytovanú z fondov Európskej únie alebo trest zákazu</w:t>
            </w:r>
            <w:r>
              <w:rPr>
                <w:rFonts w:ascii="Arial" w:hAnsi="Arial" w:cs="Arial"/>
                <w:b/>
                <w:sz w:val="20"/>
                <w:szCs w:val="20"/>
              </w:rPr>
              <w:t xml:space="preserve"> účasti vo verejnom obstarávaní</w:t>
            </w:r>
            <w:bookmarkEnd w:id="7"/>
          </w:p>
        </w:tc>
      </w:tr>
      <w:tr w:rsidR="00997F82" w:rsidRPr="006A79F0" w14:paraId="69910F10" w14:textId="77777777" w:rsidTr="00687273">
        <w:tc>
          <w:tcPr>
            <w:tcW w:w="9776" w:type="dxa"/>
            <w:shd w:val="clear" w:color="auto" w:fill="auto"/>
          </w:tcPr>
          <w:p w14:paraId="2C4AE03F"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4F89A03C" w14:textId="77777777" w:rsidR="00997F82" w:rsidRDefault="00997F82" w:rsidP="00905190">
            <w:pPr>
              <w:pStyle w:val="Odsekzoznamu"/>
              <w:widowControl w:val="0"/>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Žiadateľovi, ktorým je právnická osoba, nemôže byť právoplatným rozsudkom uložený trest zákazu prijímať dotácie alebo subvencie, trest zákazu prijímať pomoc a podporu poskytovanú z fondov Európskej únie alebo trest zákazu účasti vo verejnom obstarávaní podľa osobitného predpisu.</w:t>
            </w:r>
            <w:r>
              <w:rPr>
                <w:rFonts w:ascii="Arial" w:hAnsi="Arial" w:cs="Arial"/>
                <w:bCs/>
                <w:sz w:val="20"/>
                <w:szCs w:val="20"/>
              </w:rPr>
              <w:t xml:space="preserve"> </w:t>
            </w:r>
            <w:r w:rsidRPr="00863E72">
              <w:rPr>
                <w:rFonts w:ascii="Arial" w:hAnsi="Arial" w:cs="Arial"/>
                <w:bCs/>
                <w:sz w:val="20"/>
                <w:szCs w:val="20"/>
              </w:rPr>
              <w:t>Podmienka sa nevzťahuje na právnické osoby, ktoré sú vymedzené v § 5 zákona č. 91/2016 Z. z. o trestnej zodpovednosti právnických osôb a o zmene a doplnení niektorých zákonov.</w:t>
            </w:r>
          </w:p>
          <w:p w14:paraId="6DD50558" w14:textId="6AC76427" w:rsidR="00997F82" w:rsidRPr="00D43DC3" w:rsidRDefault="00421F08" w:rsidP="0036248B">
            <w:pPr>
              <w:pStyle w:val="Odsekzoznamu"/>
              <w:spacing w:before="120" w:after="120" w:line="240" w:lineRule="auto"/>
              <w:ind w:left="85" w:right="85"/>
              <w:jc w:val="both"/>
              <w:rPr>
                <w:rFonts w:ascii="Arial" w:hAnsi="Arial" w:cs="Arial"/>
                <w:bCs/>
                <w:sz w:val="20"/>
                <w:szCs w:val="20"/>
              </w:rPr>
            </w:pPr>
            <w:r>
              <w:rPr>
                <w:rFonts w:ascii="Arial" w:hAnsi="Arial" w:cs="Arial"/>
                <w:bCs/>
                <w:sz w:val="20"/>
                <w:szCs w:val="20"/>
              </w:rPr>
              <w:t>S</w:t>
            </w:r>
            <w:r w:rsidR="00997F82" w:rsidRPr="007E17AF">
              <w:rPr>
                <w:rFonts w:ascii="Arial" w:hAnsi="Arial" w:cs="Arial"/>
                <w:bCs/>
                <w:sz w:val="20"/>
                <w:szCs w:val="20"/>
              </w:rPr>
              <w:t> ohľadom na oprávnené právne formy žiadateľov sa táto podmienka nevzťahuje na</w:t>
            </w:r>
            <w:r w:rsidR="00997F82">
              <w:rPr>
                <w:rFonts w:ascii="Arial" w:hAnsi="Arial" w:cs="Arial"/>
                <w:bCs/>
                <w:sz w:val="20"/>
                <w:szCs w:val="20"/>
              </w:rPr>
              <w:t xml:space="preserve"> </w:t>
            </w:r>
            <w:r w:rsidR="00997F82" w:rsidRPr="00D43DC3">
              <w:rPr>
                <w:rFonts w:ascii="Arial" w:hAnsi="Arial" w:cs="Arial"/>
                <w:bCs/>
                <w:sz w:val="20"/>
                <w:szCs w:val="20"/>
              </w:rPr>
              <w:t>obce podľa zákona č.</w:t>
            </w:r>
            <w:r w:rsidR="00687273">
              <w:rPr>
                <w:rFonts w:ascii="Arial" w:hAnsi="Arial" w:cs="Arial"/>
                <w:bCs/>
                <w:sz w:val="20"/>
                <w:szCs w:val="20"/>
              </w:rPr>
              <w:t> </w:t>
            </w:r>
            <w:r w:rsidR="00997F82" w:rsidRPr="00D43DC3">
              <w:rPr>
                <w:rFonts w:ascii="Arial" w:hAnsi="Arial" w:cs="Arial"/>
                <w:bCs/>
                <w:sz w:val="20"/>
                <w:szCs w:val="20"/>
              </w:rPr>
              <w:t>369/1990 Zb. o obecnom zriadení</w:t>
            </w:r>
            <w:r w:rsidR="004F2597">
              <w:rPr>
                <w:rFonts w:ascii="Arial" w:hAnsi="Arial" w:cs="Arial"/>
                <w:bCs/>
                <w:sz w:val="20"/>
                <w:szCs w:val="20"/>
              </w:rPr>
              <w:t>.</w:t>
            </w:r>
          </w:p>
          <w:p w14:paraId="203B0239"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12D104EC" w14:textId="77777777" w:rsidR="00997F82" w:rsidRDefault="00997F82" w:rsidP="00CA18C8">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Nevyžaduje sa.</w:t>
            </w:r>
          </w:p>
          <w:p w14:paraId="77B69EC2" w14:textId="77777777" w:rsidR="00997F82" w:rsidRDefault="00997F82" w:rsidP="00CA18C8">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33F56E31" w14:textId="77777777" w:rsidR="00997F82" w:rsidRPr="00971A5F" w:rsidRDefault="00997F82" w:rsidP="00CA18C8">
            <w:pPr>
              <w:pStyle w:val="Odsekzoznamu"/>
              <w:spacing w:before="120" w:after="120" w:line="240" w:lineRule="auto"/>
              <w:ind w:left="85" w:right="85"/>
              <w:contextualSpacing w:val="0"/>
              <w:jc w:val="both"/>
              <w:rPr>
                <w:rFonts w:ascii="Arial" w:hAnsi="Arial" w:cs="Arial"/>
                <w:bCs/>
                <w:sz w:val="20"/>
                <w:szCs w:val="20"/>
              </w:rPr>
            </w:pPr>
            <w:r w:rsidRPr="00863E72">
              <w:rPr>
                <w:rFonts w:ascii="Arial" w:hAnsi="Arial" w:cs="Arial"/>
                <w:bCs/>
                <w:sz w:val="20"/>
                <w:szCs w:val="20"/>
              </w:rPr>
              <w:t xml:space="preserve">MAS </w:t>
            </w:r>
            <w:r>
              <w:rPr>
                <w:rFonts w:ascii="Arial" w:hAnsi="Arial" w:cs="Arial"/>
                <w:bCs/>
                <w:sz w:val="20"/>
                <w:szCs w:val="20"/>
              </w:rPr>
              <w:t xml:space="preserve">overí splnenie podmienky </w:t>
            </w:r>
            <w:r w:rsidRPr="00863E72">
              <w:rPr>
                <w:rFonts w:ascii="Arial" w:hAnsi="Arial" w:cs="Arial"/>
                <w:bCs/>
                <w:sz w:val="20"/>
                <w:szCs w:val="20"/>
              </w:rPr>
              <w:t xml:space="preserve">bez súčinnosti žiadateľa, prostredníctvom informácií </w:t>
            </w:r>
            <w:r>
              <w:rPr>
                <w:rFonts w:ascii="Arial" w:hAnsi="Arial" w:cs="Arial"/>
                <w:bCs/>
                <w:sz w:val="20"/>
                <w:szCs w:val="20"/>
              </w:rPr>
              <w:t>dostupných na</w:t>
            </w:r>
            <w:r w:rsidRPr="00863E72">
              <w:rPr>
                <w:rFonts w:ascii="Arial" w:hAnsi="Arial" w:cs="Arial"/>
                <w:bCs/>
                <w:sz w:val="20"/>
                <w:szCs w:val="20"/>
              </w:rPr>
              <w:t xml:space="preserve">: </w:t>
            </w:r>
            <w:hyperlink r:id="rId11" w:history="1">
              <w:r w:rsidRPr="004D1CE4">
                <w:rPr>
                  <w:rStyle w:val="Hypertextovprepojenie"/>
                  <w:rFonts w:cs="Arial"/>
                  <w:bCs/>
                  <w:sz w:val="20"/>
                  <w:szCs w:val="20"/>
                </w:rPr>
                <w:t>https://esluzby.genpro.gov.sk/zoznam-odsudenych-pravnickych-osob</w:t>
              </w:r>
            </w:hyperlink>
            <w:r>
              <w:rPr>
                <w:rFonts w:ascii="Arial" w:hAnsi="Arial" w:cs="Arial"/>
                <w:bCs/>
                <w:sz w:val="20"/>
                <w:szCs w:val="20"/>
              </w:rPr>
              <w:t>.</w:t>
            </w:r>
          </w:p>
        </w:tc>
      </w:tr>
    </w:tbl>
    <w:p w14:paraId="7CFBBAAA" w14:textId="77777777" w:rsidR="00997F82" w:rsidRPr="00D46704"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D46704">
        <w:rPr>
          <w:rFonts w:ascii="Arial" w:hAnsi="Arial" w:cs="Arial"/>
          <w:color w:val="44546A" w:themeColor="text2"/>
          <w:spacing w:val="-2"/>
          <w:szCs w:val="24"/>
          <w:u w:val="single"/>
        </w:rPr>
        <w:t>Oprávnenosť aktivít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6F605F5E" w14:textId="77777777" w:rsidTr="00687273">
        <w:trPr>
          <w:trHeight w:val="287"/>
        </w:trPr>
        <w:tc>
          <w:tcPr>
            <w:tcW w:w="9776" w:type="dxa"/>
            <w:shd w:val="clear" w:color="auto" w:fill="F2F2F2" w:themeFill="background1" w:themeFillShade="F2"/>
            <w:vAlign w:val="center"/>
          </w:tcPr>
          <w:p w14:paraId="60351480"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aktivít projektu</w:t>
            </w:r>
          </w:p>
        </w:tc>
      </w:tr>
      <w:tr w:rsidR="00997F82" w:rsidRPr="006A79F0" w14:paraId="23002465" w14:textId="77777777" w:rsidTr="00687273">
        <w:tc>
          <w:tcPr>
            <w:tcW w:w="9776" w:type="dxa"/>
            <w:shd w:val="clear" w:color="auto" w:fill="auto"/>
          </w:tcPr>
          <w:p w14:paraId="5F37966D" w14:textId="77777777" w:rsidR="00997F82" w:rsidRDefault="00997F82" w:rsidP="00183589">
            <w:pPr>
              <w:pStyle w:val="Odsekzoznamu"/>
              <w:widowControl w:val="0"/>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F0B7C6B" w14:textId="6FB22164" w:rsidR="00997F82" w:rsidRDefault="00FD44C8" w:rsidP="00FD44C8">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P</w:t>
            </w:r>
            <w:r w:rsidR="00997F82" w:rsidRPr="00BE7B8E">
              <w:rPr>
                <w:rFonts w:ascii="Arial" w:hAnsi="Arial" w:cs="Arial"/>
                <w:bCs/>
                <w:sz w:val="20"/>
                <w:szCs w:val="20"/>
              </w:rPr>
              <w:t xml:space="preserve">rojekt </w:t>
            </w:r>
            <w:r w:rsidR="00715D4A" w:rsidRPr="00BE7B8E">
              <w:rPr>
                <w:rFonts w:ascii="Arial" w:hAnsi="Arial" w:cs="Arial"/>
                <w:bCs/>
                <w:sz w:val="20"/>
                <w:szCs w:val="20"/>
              </w:rPr>
              <w:t>mus</w:t>
            </w:r>
            <w:r w:rsidR="00715D4A">
              <w:rPr>
                <w:rFonts w:ascii="Arial" w:hAnsi="Arial" w:cs="Arial"/>
                <w:bCs/>
                <w:sz w:val="20"/>
                <w:szCs w:val="20"/>
              </w:rPr>
              <w:t>í</w:t>
            </w:r>
            <w:r w:rsidR="00715D4A" w:rsidRPr="00BE7B8E">
              <w:rPr>
                <w:rFonts w:ascii="Arial" w:hAnsi="Arial" w:cs="Arial"/>
                <w:bCs/>
                <w:sz w:val="20"/>
                <w:szCs w:val="20"/>
              </w:rPr>
              <w:t xml:space="preserve"> </w:t>
            </w:r>
            <w:r w:rsidR="00997F82" w:rsidRPr="00BE7B8E">
              <w:rPr>
                <w:rFonts w:ascii="Arial" w:hAnsi="Arial" w:cs="Arial"/>
                <w:bCs/>
                <w:sz w:val="20"/>
                <w:szCs w:val="20"/>
              </w:rPr>
              <w:t xml:space="preserve">byť vo vecnom súlade </w:t>
            </w:r>
            <w:r>
              <w:rPr>
                <w:rFonts w:ascii="Arial" w:hAnsi="Arial" w:cs="Arial"/>
                <w:bCs/>
                <w:sz w:val="20"/>
                <w:szCs w:val="20"/>
              </w:rPr>
              <w:t xml:space="preserve">s aktivitou </w:t>
            </w:r>
            <w:sdt>
              <w:sdtPr>
                <w:rPr>
                  <w:rFonts w:ascii="Arial" w:hAnsi="Arial" w:cs="Arial"/>
                  <w:sz w:val="22"/>
                </w:rPr>
                <w:alias w:val="Hlavné aktivity"/>
                <w:tag w:val="Hlavné aktivity"/>
                <w:id w:val="-1076510678"/>
                <w:placeholder>
                  <w:docPart w:val="1F61477AE26247998C6191594936CE97"/>
                </w:placeholder>
                <w:dropDownList>
                  <w:listItem w:value="Vyberte položku."/>
                  <w:listItem w:displayText="A1 Podpora podnikania a inovácií" w:value="A1 Podpora podnikania a inovácií"/>
                  <w:listItem w:displayText="B1 Investície do cyklistických trás a súvisiacej podpornej infraštruktúry" w:value="B1 Investície do cyklistických trás a súvisiacej podpornej infraštruktúry"/>
                  <w:listItem w:displayText="B2 Zvyšovanie bezpečnosti a dostupnosti sídiel" w:value="B2 Zvyšovanie bezpečnosti a dostupnosti sídiel"/>
                  <w:listItem w:displayText="B3 Nákup vozdiel spoločnej dopravy osôb" w:value="B3 Nákup vozdiel spoločnej dopravy osôb"/>
                  <w:listItem w:displayText="C1 Komunitné sociálne služby" w:value="C1 Komunitné sociálne služby"/>
                  <w:listItem w:displayText="C2 Terénne a ambulatné služby" w:value="C2 Terénne a ambulatné služby"/>
                  <w:listItem w:displayText="D1 Učebne základných škôl" w:value="D1 Učebne základných škôl"/>
                  <w:listItem w:displayText="D2 Skvalitnenie a rozšírenie kapacít predškolských zariadení" w:value="D2 Skvalitnenie a rozšírenie kapacít predškolských zariadení"/>
                  <w:listItem w:displayText="E1 Trhové priestory" w:value="E1 Trhové priestory"/>
                  <w:listItem w:displayText="F1 Verejný vodovod" w:value="F1 Verejný vodovod"/>
                  <w:listItem w:displayText="F2 Verejná kanalizácia" w:value="F2 Verejná kanalizácia"/>
                </w:dropDownList>
              </w:sdtPr>
              <w:sdtContent>
                <w:r w:rsidR="00557D28">
                  <w:rPr>
                    <w:rFonts w:ascii="Arial" w:hAnsi="Arial" w:cs="Arial"/>
                    <w:sz w:val="22"/>
                  </w:rPr>
                  <w:t>B2 Zvyšovanie bezpečnosti a dostupnosti sídiel</w:t>
                </w:r>
              </w:sdtContent>
            </w:sdt>
            <w:r>
              <w:rPr>
                <w:rFonts w:ascii="Arial" w:hAnsi="Arial" w:cs="Arial"/>
                <w:sz w:val="22"/>
              </w:rPr>
              <w:t xml:space="preserve"> </w:t>
            </w:r>
            <w:r>
              <w:rPr>
                <w:rFonts w:ascii="Arial" w:hAnsi="Arial" w:cs="Arial"/>
                <w:bCs/>
                <w:sz w:val="20"/>
                <w:szCs w:val="20"/>
              </w:rPr>
              <w:t>t</w:t>
            </w:r>
            <w:r w:rsidRPr="00041560">
              <w:rPr>
                <w:rFonts w:ascii="Arial" w:hAnsi="Arial" w:cs="Arial"/>
                <w:bCs/>
                <w:sz w:val="20"/>
                <w:szCs w:val="20"/>
              </w:rPr>
              <w:t>a</w:t>
            </w:r>
            <w:r>
              <w:rPr>
                <w:rFonts w:ascii="Arial" w:hAnsi="Arial" w:cs="Arial"/>
                <w:bCs/>
                <w:sz w:val="20"/>
                <w:szCs w:val="20"/>
              </w:rPr>
              <w:t>k, ako je zadefinovaná v</w:t>
            </w:r>
            <w:r w:rsidR="00997F82" w:rsidRPr="00041560">
              <w:rPr>
                <w:rFonts w:ascii="Arial" w:hAnsi="Arial" w:cs="Arial"/>
                <w:bCs/>
                <w:sz w:val="20"/>
                <w:szCs w:val="20"/>
              </w:rPr>
              <w:t xml:space="preserve"> príloh</w:t>
            </w:r>
            <w:r>
              <w:rPr>
                <w:rFonts w:ascii="Arial" w:hAnsi="Arial" w:cs="Arial"/>
                <w:bCs/>
                <w:sz w:val="20"/>
                <w:szCs w:val="20"/>
              </w:rPr>
              <w:t>e</w:t>
            </w:r>
            <w:r w:rsidR="00997F82" w:rsidRPr="00026CF2">
              <w:rPr>
                <w:rFonts w:ascii="Arial" w:hAnsi="Arial" w:cs="Arial"/>
                <w:bCs/>
                <w:sz w:val="20"/>
                <w:szCs w:val="20"/>
              </w:rPr>
              <w:t xml:space="preserve"> č. 2 výzvy Špecifikácia rozsahu oprávnen</w:t>
            </w:r>
            <w:r>
              <w:rPr>
                <w:rFonts w:ascii="Arial" w:hAnsi="Arial" w:cs="Arial"/>
                <w:bCs/>
                <w:sz w:val="20"/>
                <w:szCs w:val="20"/>
              </w:rPr>
              <w:t>ej</w:t>
            </w:r>
            <w:r w:rsidR="00997F82" w:rsidRPr="002276A7">
              <w:rPr>
                <w:rFonts w:ascii="Arial" w:hAnsi="Arial" w:cs="Arial"/>
                <w:bCs/>
                <w:sz w:val="20"/>
                <w:szCs w:val="20"/>
              </w:rPr>
              <w:t xml:space="preserve"> aktiv</w:t>
            </w:r>
            <w:r>
              <w:rPr>
                <w:rFonts w:ascii="Arial" w:hAnsi="Arial" w:cs="Arial"/>
                <w:bCs/>
                <w:sz w:val="20"/>
                <w:szCs w:val="20"/>
              </w:rPr>
              <w:t>i</w:t>
            </w:r>
            <w:r w:rsidR="00997F82" w:rsidRPr="00041560">
              <w:rPr>
                <w:rFonts w:ascii="Arial" w:hAnsi="Arial" w:cs="Arial"/>
                <w:bCs/>
                <w:sz w:val="20"/>
                <w:szCs w:val="20"/>
              </w:rPr>
              <w:t>t</w:t>
            </w:r>
            <w:r>
              <w:rPr>
                <w:rFonts w:ascii="Arial" w:hAnsi="Arial" w:cs="Arial"/>
                <w:bCs/>
                <w:sz w:val="20"/>
                <w:szCs w:val="20"/>
              </w:rPr>
              <w:t>y</w:t>
            </w:r>
            <w:r w:rsidR="00997F82" w:rsidRPr="00041560">
              <w:rPr>
                <w:rFonts w:ascii="Arial" w:hAnsi="Arial" w:cs="Arial"/>
                <w:bCs/>
                <w:sz w:val="20"/>
                <w:szCs w:val="20"/>
              </w:rPr>
              <w:t xml:space="preserve"> a oprávnených výdavkov.</w:t>
            </w:r>
          </w:p>
          <w:p w14:paraId="66A5052A" w14:textId="53C0E2ED" w:rsidR="005B5763" w:rsidRPr="00261B74" w:rsidRDefault="00165E3E" w:rsidP="00FA7A1A">
            <w:pPr>
              <w:pStyle w:val="Odsekzoznamu"/>
              <w:spacing w:before="120" w:after="120" w:line="240" w:lineRule="auto"/>
              <w:ind w:left="85" w:right="85"/>
              <w:contextualSpacing w:val="0"/>
              <w:jc w:val="both"/>
              <w:rPr>
                <w:rFonts w:ascii="Arial" w:hAnsi="Arial" w:cs="Arial"/>
                <w:bCs/>
                <w:sz w:val="20"/>
                <w:szCs w:val="20"/>
              </w:rPr>
            </w:pPr>
            <w:r w:rsidRPr="00A268F6">
              <w:rPr>
                <w:rFonts w:ascii="Arial" w:hAnsi="Arial" w:cs="Arial"/>
                <w:bCs/>
                <w:sz w:val="20"/>
                <w:szCs w:val="20"/>
              </w:rPr>
              <w:t>Ž</w:t>
            </w:r>
            <w:r w:rsidRPr="00C84669">
              <w:rPr>
                <w:rFonts w:ascii="Arial" w:hAnsi="Arial" w:cs="Arial"/>
                <w:bCs/>
                <w:sz w:val="20"/>
                <w:szCs w:val="20"/>
              </w:rPr>
              <w:t>iadateľ je povinn</w:t>
            </w:r>
            <w:r>
              <w:rPr>
                <w:rFonts w:ascii="Arial" w:hAnsi="Arial" w:cs="Arial"/>
                <w:bCs/>
                <w:sz w:val="20"/>
                <w:szCs w:val="20"/>
              </w:rPr>
              <w:t xml:space="preserve">ý </w:t>
            </w:r>
            <w:r w:rsidRPr="00406EAA">
              <w:rPr>
                <w:rFonts w:ascii="Arial" w:hAnsi="Arial" w:cs="Arial"/>
                <w:bCs/>
                <w:sz w:val="20"/>
                <w:szCs w:val="20"/>
              </w:rPr>
              <w:t xml:space="preserve">ukončiť </w:t>
            </w:r>
            <w:r w:rsidR="00CD1027" w:rsidRPr="00406EAA">
              <w:rPr>
                <w:rFonts w:ascii="Arial" w:hAnsi="Arial" w:cs="Arial"/>
                <w:bCs/>
                <w:sz w:val="20"/>
                <w:szCs w:val="20"/>
              </w:rPr>
              <w:t>realizáciu projektu</w:t>
            </w:r>
            <w:r w:rsidRPr="00406EAA">
              <w:rPr>
                <w:rFonts w:ascii="Arial" w:hAnsi="Arial" w:cs="Arial"/>
                <w:bCs/>
                <w:sz w:val="20"/>
                <w:szCs w:val="20"/>
              </w:rPr>
              <w:t xml:space="preserve"> </w:t>
            </w:r>
            <w:r w:rsidR="00A37AF2" w:rsidRPr="00406EAA">
              <w:rPr>
                <w:rFonts w:ascii="Arial" w:hAnsi="Arial" w:cs="Arial"/>
                <w:bCs/>
                <w:sz w:val="20"/>
                <w:szCs w:val="20"/>
              </w:rPr>
              <w:t xml:space="preserve">a predložiť záverečnú žiadosť o platbu </w:t>
            </w:r>
            <w:r w:rsidRPr="00406EAA">
              <w:rPr>
                <w:rFonts w:ascii="Arial" w:hAnsi="Arial" w:cs="Arial"/>
                <w:bCs/>
                <w:sz w:val="20"/>
                <w:szCs w:val="20"/>
              </w:rPr>
              <w:t>do 9 mesiacov</w:t>
            </w:r>
            <w:r w:rsidR="00DD3DA5">
              <w:rPr>
                <w:rStyle w:val="Odkaznapoznmkupodiarou"/>
                <w:rFonts w:ascii="Arial" w:hAnsi="Arial" w:cs="Arial"/>
                <w:bCs/>
                <w:sz w:val="20"/>
                <w:szCs w:val="20"/>
              </w:rPr>
              <w:footnoteReference w:id="2"/>
            </w:r>
            <w:r w:rsidRPr="00406EAA">
              <w:rPr>
                <w:rFonts w:ascii="Arial" w:hAnsi="Arial" w:cs="Arial"/>
                <w:bCs/>
                <w:sz w:val="20"/>
                <w:szCs w:val="20"/>
              </w:rPr>
              <w:t xml:space="preserve"> od nadobudnutia účinnosti zmluvy o poskytnutí príspevku</w:t>
            </w:r>
            <w:r w:rsidR="007F283C">
              <w:rPr>
                <w:rFonts w:ascii="Arial" w:hAnsi="Arial" w:cs="Arial"/>
                <w:bCs/>
                <w:sz w:val="20"/>
                <w:szCs w:val="20"/>
              </w:rPr>
              <w:t xml:space="preserve">, najneskôr však </w:t>
            </w:r>
            <w:r>
              <w:rPr>
                <w:rFonts w:ascii="Arial" w:hAnsi="Arial" w:cs="Arial"/>
                <w:bCs/>
                <w:sz w:val="20"/>
                <w:szCs w:val="20"/>
              </w:rPr>
              <w:t xml:space="preserve">do </w:t>
            </w:r>
            <w:r w:rsidR="005421C4">
              <w:rPr>
                <w:rFonts w:ascii="Arial" w:hAnsi="Arial" w:cs="Arial"/>
                <w:bCs/>
                <w:sz w:val="20"/>
                <w:szCs w:val="20"/>
              </w:rPr>
              <w:t>30.11.2023</w:t>
            </w:r>
            <w:r>
              <w:rPr>
                <w:rFonts w:ascii="Arial" w:hAnsi="Arial" w:cs="Arial"/>
                <w:bCs/>
                <w:sz w:val="20"/>
                <w:szCs w:val="20"/>
              </w:rPr>
              <w:t>.</w:t>
            </w:r>
            <w:r w:rsidR="00261B74">
              <w:rPr>
                <w:rFonts w:ascii="Arial" w:hAnsi="Arial" w:cs="Arial"/>
                <w:bCs/>
                <w:sz w:val="20"/>
                <w:szCs w:val="20"/>
              </w:rPr>
              <w:t xml:space="preserve"> </w:t>
            </w:r>
            <w:r w:rsidR="005B5763" w:rsidRPr="00261B74">
              <w:rPr>
                <w:rFonts w:ascii="Arial" w:hAnsi="Arial" w:cs="Arial"/>
                <w:bCs/>
                <w:sz w:val="20"/>
                <w:szCs w:val="20"/>
              </w:rPr>
              <w:t xml:space="preserve">Realizácia </w:t>
            </w:r>
            <w:r w:rsidR="00A37AF2">
              <w:rPr>
                <w:rFonts w:ascii="Arial" w:hAnsi="Arial" w:cs="Arial"/>
                <w:bCs/>
                <w:sz w:val="20"/>
                <w:szCs w:val="20"/>
              </w:rPr>
              <w:t>p</w:t>
            </w:r>
            <w:r w:rsidR="005B5763" w:rsidRPr="00261B74">
              <w:rPr>
                <w:rFonts w:ascii="Arial" w:hAnsi="Arial" w:cs="Arial"/>
                <w:bCs/>
                <w:sz w:val="20"/>
                <w:szCs w:val="20"/>
              </w:rPr>
              <w:t xml:space="preserve">rojektu sa považuje za ukončenú v kalendárny deň, keď bol </w:t>
            </w:r>
            <w:r w:rsidR="005B5763" w:rsidRPr="005B5763">
              <w:rPr>
                <w:rFonts w:ascii="Arial" w:hAnsi="Arial" w:cs="Arial"/>
                <w:bCs/>
                <w:sz w:val="20"/>
                <w:szCs w:val="20"/>
              </w:rPr>
              <w:t>predmet p</w:t>
            </w:r>
            <w:r w:rsidR="005B5763" w:rsidRPr="00261B74">
              <w:rPr>
                <w:rFonts w:ascii="Arial" w:hAnsi="Arial" w:cs="Arial"/>
                <w:bCs/>
                <w:sz w:val="20"/>
                <w:szCs w:val="20"/>
              </w:rPr>
              <w:t>rojektu riadne dodaný (dodané všetky tovary, poskytnuté všetky služby a/alebo zrealizované všetky stavebné práce, ktoré tvoria predmet projektu)</w:t>
            </w:r>
            <w:r w:rsidR="005B5763" w:rsidRPr="00261B74">
              <w:rPr>
                <w:rFonts w:ascii="Arial" w:hAnsi="Arial" w:cs="Arial"/>
                <w:sz w:val="20"/>
                <w:szCs w:val="20"/>
              </w:rPr>
              <w:t>.</w:t>
            </w:r>
          </w:p>
          <w:p w14:paraId="06B0E9FE" w14:textId="77777777" w:rsidR="00997F82" w:rsidRDefault="00997F82" w:rsidP="00C03B95">
            <w:pPr>
              <w:pStyle w:val="Odsekzoznamu"/>
              <w:widowControl w:val="0"/>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4C0D75F0" w14:textId="77777777" w:rsidR="00997F82" w:rsidRDefault="00997F82" w:rsidP="00DD3EE2">
            <w:pPr>
              <w:pStyle w:val="Odsekzoznamu"/>
              <w:widowControl w:val="0"/>
              <w:spacing w:before="120" w:after="0" w:line="240" w:lineRule="auto"/>
              <w:ind w:left="85" w:right="85"/>
              <w:contextualSpacing w:val="0"/>
              <w:jc w:val="both"/>
              <w:rPr>
                <w:rFonts w:ascii="Arial" w:hAnsi="Arial" w:cs="Arial"/>
                <w:bCs/>
                <w:sz w:val="20"/>
                <w:szCs w:val="20"/>
              </w:rPr>
            </w:pPr>
            <w:r w:rsidRPr="00337B8D">
              <w:rPr>
                <w:rFonts w:ascii="Arial" w:hAnsi="Arial" w:cs="Arial"/>
                <w:bCs/>
                <w:sz w:val="20"/>
                <w:szCs w:val="20"/>
              </w:rPr>
              <w:t>Informácie uvedené v žiadosti o príspevok.</w:t>
            </w:r>
          </w:p>
          <w:p w14:paraId="3B7248A9" w14:textId="5149D70A" w:rsidR="00997F82" w:rsidRDefault="00997F82" w:rsidP="00041560">
            <w:pPr>
              <w:pStyle w:val="Odsekzoznamu"/>
              <w:widowControl w:val="0"/>
              <w:spacing w:after="0" w:line="240" w:lineRule="auto"/>
              <w:ind w:left="85" w:right="85"/>
              <w:contextualSpacing w:val="0"/>
              <w:jc w:val="both"/>
              <w:rPr>
                <w:rFonts w:ascii="Arial" w:hAnsi="Arial" w:cs="Arial"/>
                <w:bCs/>
                <w:sz w:val="20"/>
                <w:szCs w:val="20"/>
              </w:rPr>
            </w:pPr>
            <w:r w:rsidRPr="00337B8D">
              <w:rPr>
                <w:rFonts w:ascii="Arial" w:hAnsi="Arial" w:cs="Arial"/>
                <w:bCs/>
                <w:sz w:val="20"/>
                <w:szCs w:val="20"/>
              </w:rPr>
              <w:t>Žiadateľ v rámci žiadosti o príspevok definuje rozsah projektu, jeho zameranie a ciele.</w:t>
            </w:r>
          </w:p>
          <w:p w14:paraId="18CB74C6" w14:textId="7E5B9D51" w:rsidR="00165E3E" w:rsidRPr="00337B8D" w:rsidRDefault="00165E3E" w:rsidP="00DD3EE2">
            <w:pPr>
              <w:pStyle w:val="Odsekzoznamu"/>
              <w:widowControl w:val="0"/>
              <w:spacing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Žiadateľ v časti </w:t>
            </w:r>
            <w:r w:rsidRPr="00D01EF0">
              <w:rPr>
                <w:rFonts w:ascii="Arial" w:hAnsi="Arial" w:cs="Arial"/>
                <w:bCs/>
                <w:sz w:val="20"/>
                <w:szCs w:val="20"/>
              </w:rPr>
              <w:t>10</w:t>
            </w:r>
            <w:r w:rsidRPr="009771B1">
              <w:rPr>
                <w:rFonts w:ascii="Arial" w:hAnsi="Arial" w:cs="Arial"/>
                <w:bCs/>
                <w:sz w:val="20"/>
                <w:szCs w:val="20"/>
              </w:rPr>
              <w:t xml:space="preserve"> Formulára </w:t>
            </w:r>
            <w:proofErr w:type="spellStart"/>
            <w:r w:rsidRPr="009771B1">
              <w:rPr>
                <w:rFonts w:ascii="Arial" w:hAnsi="Arial" w:cs="Arial"/>
                <w:bCs/>
                <w:sz w:val="20"/>
                <w:szCs w:val="20"/>
              </w:rPr>
              <w:t>ŽoPr</w:t>
            </w:r>
            <w:proofErr w:type="spellEnd"/>
            <w:r w:rsidRPr="009771B1">
              <w:rPr>
                <w:rFonts w:ascii="Arial" w:hAnsi="Arial" w:cs="Arial"/>
                <w:bCs/>
                <w:sz w:val="20"/>
                <w:szCs w:val="20"/>
              </w:rPr>
              <w:t xml:space="preserve"> čestne vyhlási, že ukončí </w:t>
            </w:r>
            <w:r w:rsidR="00AC7E7E">
              <w:rPr>
                <w:rFonts w:ascii="Arial" w:hAnsi="Arial" w:cs="Arial"/>
                <w:bCs/>
                <w:sz w:val="20"/>
                <w:szCs w:val="20"/>
              </w:rPr>
              <w:t>realizáciu projektu</w:t>
            </w:r>
            <w:r w:rsidRPr="009771B1">
              <w:rPr>
                <w:rFonts w:ascii="Arial" w:hAnsi="Arial" w:cs="Arial"/>
                <w:bCs/>
                <w:sz w:val="20"/>
                <w:szCs w:val="20"/>
              </w:rPr>
              <w:t xml:space="preserve"> </w:t>
            </w:r>
            <w:r w:rsidR="00406EAA">
              <w:rPr>
                <w:rFonts w:ascii="Arial" w:hAnsi="Arial" w:cs="Arial"/>
                <w:bCs/>
                <w:sz w:val="20"/>
                <w:szCs w:val="20"/>
              </w:rPr>
              <w:t xml:space="preserve">a predloží záverečnú žiadosť o platbu (žiadosť o poskytnutie refundácie) </w:t>
            </w:r>
            <w:r w:rsidRPr="009771B1">
              <w:rPr>
                <w:rFonts w:ascii="Arial" w:hAnsi="Arial" w:cs="Arial"/>
                <w:bCs/>
                <w:sz w:val="20"/>
                <w:szCs w:val="20"/>
              </w:rPr>
              <w:t>do 9 mesiacov od nadobudnutia účinnosti zmluvy o príspevku</w:t>
            </w:r>
            <w:r>
              <w:rPr>
                <w:rFonts w:ascii="Arial" w:hAnsi="Arial" w:cs="Arial"/>
                <w:bCs/>
                <w:sz w:val="20"/>
                <w:szCs w:val="20"/>
              </w:rPr>
              <w:t xml:space="preserve"> a zároveň najneskôr do </w:t>
            </w:r>
            <w:r w:rsidR="005421C4">
              <w:rPr>
                <w:rFonts w:ascii="Arial" w:hAnsi="Arial" w:cs="Arial"/>
                <w:bCs/>
                <w:sz w:val="20"/>
                <w:szCs w:val="20"/>
              </w:rPr>
              <w:t>30.11.2023</w:t>
            </w:r>
            <w:r>
              <w:rPr>
                <w:rFonts w:ascii="Arial" w:hAnsi="Arial" w:cs="Arial"/>
                <w:bCs/>
                <w:sz w:val="20"/>
                <w:szCs w:val="20"/>
              </w:rPr>
              <w:t>.</w:t>
            </w:r>
          </w:p>
          <w:p w14:paraId="2A5A5862" w14:textId="77777777" w:rsidR="00997F82" w:rsidRDefault="00997F82" w:rsidP="00DD3EE2">
            <w:pPr>
              <w:pStyle w:val="Odsekzoznamu"/>
              <w:keepNext/>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FD6B09" w14:textId="361795CF" w:rsidR="00997F82" w:rsidRPr="00971A5F" w:rsidRDefault="00997F82" w:rsidP="00B657D5">
            <w:pPr>
              <w:pStyle w:val="Odsekzoznamu"/>
              <w:widowControl w:val="0"/>
              <w:spacing w:before="120" w:after="120" w:line="240" w:lineRule="auto"/>
              <w:ind w:left="85" w:right="85"/>
              <w:contextualSpacing w:val="0"/>
              <w:jc w:val="both"/>
              <w:rPr>
                <w:rFonts w:ascii="Arial" w:hAnsi="Arial" w:cs="Arial"/>
                <w:bCs/>
                <w:sz w:val="20"/>
                <w:szCs w:val="20"/>
              </w:rPr>
            </w:pPr>
            <w:r w:rsidRPr="00337B8D">
              <w:rPr>
                <w:rFonts w:ascii="Arial" w:hAnsi="Arial" w:cs="Arial"/>
                <w:bCs/>
                <w:sz w:val="20"/>
                <w:szCs w:val="20"/>
              </w:rPr>
              <w:t>MAS</w:t>
            </w:r>
            <w:r w:rsidR="00B657D5" w:rsidRPr="00855874">
              <w:rPr>
                <w:rFonts w:ascii="Arial" w:hAnsi="Arial" w:cs="Arial"/>
                <w:bCs/>
                <w:sz w:val="20"/>
                <w:szCs w:val="20"/>
              </w:rPr>
              <w:t xml:space="preserve"> overí znenie čestného vyhlásenia, ktoré tvorí súčasť formulára </w:t>
            </w:r>
            <w:proofErr w:type="spellStart"/>
            <w:r w:rsidR="00B657D5" w:rsidRPr="00855874">
              <w:rPr>
                <w:rFonts w:ascii="Arial" w:hAnsi="Arial" w:cs="Arial"/>
                <w:bCs/>
                <w:sz w:val="20"/>
                <w:szCs w:val="20"/>
              </w:rPr>
              <w:t>ŽoPr</w:t>
            </w:r>
            <w:proofErr w:type="spellEnd"/>
            <w:r w:rsidR="00B657D5">
              <w:rPr>
                <w:rFonts w:ascii="Arial" w:hAnsi="Arial" w:cs="Arial"/>
                <w:bCs/>
                <w:sz w:val="20"/>
                <w:szCs w:val="20"/>
              </w:rPr>
              <w:t xml:space="preserve"> a</w:t>
            </w:r>
            <w:r w:rsidRPr="00337B8D">
              <w:rPr>
                <w:rFonts w:ascii="Arial" w:hAnsi="Arial" w:cs="Arial"/>
                <w:bCs/>
                <w:sz w:val="20"/>
                <w:szCs w:val="20"/>
              </w:rPr>
              <w:t xml:space="preserve"> v rámci odborného hodnotenia projektu posúdi, či je projekt v súlade s podporovanými aktivitami v</w:t>
            </w:r>
            <w:r>
              <w:rPr>
                <w:rFonts w:ascii="Arial" w:hAnsi="Arial" w:cs="Arial"/>
                <w:bCs/>
                <w:sz w:val="20"/>
                <w:szCs w:val="20"/>
              </w:rPr>
              <w:t> </w:t>
            </w:r>
            <w:r w:rsidRPr="00337B8D">
              <w:rPr>
                <w:rFonts w:ascii="Arial" w:hAnsi="Arial" w:cs="Arial"/>
                <w:bCs/>
                <w:sz w:val="20"/>
                <w:szCs w:val="20"/>
              </w:rPr>
              <w:t>rámci výzvy.</w:t>
            </w:r>
            <w:r w:rsidR="00B657D5">
              <w:rPr>
                <w:rFonts w:ascii="Arial" w:hAnsi="Arial" w:cs="Arial"/>
                <w:bCs/>
                <w:sz w:val="20"/>
                <w:szCs w:val="20"/>
              </w:rPr>
              <w:t xml:space="preserve"> </w:t>
            </w:r>
          </w:p>
        </w:tc>
      </w:tr>
      <w:tr w:rsidR="00997F82" w:rsidRPr="00291D70" w14:paraId="08425E2F" w14:textId="77777777" w:rsidTr="00687273">
        <w:trPr>
          <w:trHeight w:val="287"/>
        </w:trPr>
        <w:tc>
          <w:tcPr>
            <w:tcW w:w="9776" w:type="dxa"/>
            <w:shd w:val="clear" w:color="auto" w:fill="F2F2F2" w:themeFill="background1" w:themeFillShade="F2"/>
            <w:vAlign w:val="center"/>
          </w:tcPr>
          <w:p w14:paraId="5780EE49" w14:textId="1D6D9771" w:rsidR="00997F82" w:rsidRPr="00263E87" w:rsidRDefault="00997F82" w:rsidP="00FA7A1A">
            <w:pPr>
              <w:pStyle w:val="Odsekzoznamu"/>
              <w:widowControl w:val="0"/>
              <w:numPr>
                <w:ilvl w:val="0"/>
                <w:numId w:val="6"/>
              </w:numPr>
              <w:spacing w:before="120" w:after="120" w:line="240" w:lineRule="auto"/>
              <w:ind w:left="504" w:right="85" w:hanging="357"/>
              <w:contextualSpacing w:val="0"/>
              <w:rPr>
                <w:rFonts w:ascii="Arial" w:hAnsi="Arial" w:cs="Arial"/>
                <w:b/>
                <w:sz w:val="20"/>
                <w:szCs w:val="20"/>
              </w:rPr>
            </w:pPr>
            <w:r w:rsidRPr="00263E87">
              <w:rPr>
                <w:rFonts w:ascii="Arial" w:hAnsi="Arial" w:cs="Arial"/>
                <w:b/>
                <w:sz w:val="20"/>
                <w:szCs w:val="20"/>
              </w:rPr>
              <w:t xml:space="preserve">Podmienka, že žiadateľ nezačal </w:t>
            </w:r>
            <w:r w:rsidR="008E7809" w:rsidRPr="006E3DF9">
              <w:rPr>
                <w:rFonts w:ascii="Arial" w:hAnsi="Arial" w:cs="Arial"/>
                <w:b/>
                <w:sz w:val="20"/>
                <w:szCs w:val="20"/>
              </w:rPr>
              <w:t>realizáciu</w:t>
            </w:r>
            <w:r w:rsidR="00AC7E7E" w:rsidRPr="006E3DF9">
              <w:rPr>
                <w:rFonts w:ascii="Arial" w:hAnsi="Arial" w:cs="Arial"/>
                <w:b/>
                <w:sz w:val="20"/>
                <w:szCs w:val="20"/>
              </w:rPr>
              <w:t xml:space="preserve"> </w:t>
            </w:r>
            <w:r w:rsidRPr="006E3DF9">
              <w:rPr>
                <w:rFonts w:ascii="Arial" w:hAnsi="Arial" w:cs="Arial"/>
                <w:b/>
                <w:sz w:val="20"/>
                <w:szCs w:val="20"/>
              </w:rPr>
              <w:t>projekt</w:t>
            </w:r>
            <w:r w:rsidR="008E7809" w:rsidRPr="006E3DF9">
              <w:rPr>
                <w:rFonts w:ascii="Arial" w:hAnsi="Arial" w:cs="Arial"/>
                <w:b/>
                <w:sz w:val="20"/>
                <w:szCs w:val="20"/>
              </w:rPr>
              <w:t>u</w:t>
            </w:r>
            <w:r w:rsidRPr="00263E87">
              <w:rPr>
                <w:rFonts w:ascii="Arial" w:hAnsi="Arial" w:cs="Arial"/>
                <w:b/>
                <w:sz w:val="20"/>
                <w:szCs w:val="20"/>
              </w:rPr>
              <w:t xml:space="preserve"> pred </w:t>
            </w:r>
            <w:r w:rsidR="004A2FB5" w:rsidRPr="00263E87">
              <w:rPr>
                <w:rFonts w:ascii="Arial" w:hAnsi="Arial" w:cs="Arial"/>
                <w:b/>
                <w:sz w:val="20"/>
                <w:szCs w:val="20"/>
              </w:rPr>
              <w:t xml:space="preserve">predložením </w:t>
            </w:r>
            <w:proofErr w:type="spellStart"/>
            <w:r w:rsidR="004A2FB5" w:rsidRPr="00263E87">
              <w:rPr>
                <w:rFonts w:ascii="Arial" w:hAnsi="Arial" w:cs="Arial"/>
                <w:b/>
                <w:sz w:val="20"/>
                <w:szCs w:val="20"/>
              </w:rPr>
              <w:t>ŽoPr</w:t>
            </w:r>
            <w:proofErr w:type="spellEnd"/>
            <w:r w:rsidR="004A2FB5" w:rsidRPr="00263E87">
              <w:rPr>
                <w:rFonts w:ascii="Arial" w:hAnsi="Arial" w:cs="Arial"/>
                <w:b/>
                <w:sz w:val="20"/>
                <w:szCs w:val="20"/>
              </w:rPr>
              <w:t xml:space="preserve"> na MAS</w:t>
            </w:r>
          </w:p>
        </w:tc>
      </w:tr>
      <w:tr w:rsidR="00997F82" w:rsidRPr="006A79F0" w14:paraId="106D644A" w14:textId="77777777" w:rsidTr="00687273">
        <w:tc>
          <w:tcPr>
            <w:tcW w:w="9776" w:type="dxa"/>
            <w:shd w:val="clear" w:color="auto" w:fill="auto"/>
          </w:tcPr>
          <w:p w14:paraId="7523E79E" w14:textId="77777777"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
                <w:bCs/>
                <w:sz w:val="20"/>
                <w:szCs w:val="20"/>
              </w:rPr>
            </w:pPr>
            <w:r w:rsidRPr="00406EAA">
              <w:rPr>
                <w:rFonts w:ascii="Arial" w:hAnsi="Arial" w:cs="Arial"/>
                <w:b/>
                <w:bCs/>
                <w:sz w:val="20"/>
                <w:szCs w:val="20"/>
              </w:rPr>
              <w:t>Opis podmienky:</w:t>
            </w:r>
          </w:p>
          <w:p w14:paraId="7D79A197" w14:textId="6E022942"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Cs/>
                <w:sz w:val="20"/>
                <w:szCs w:val="20"/>
              </w:rPr>
            </w:pPr>
            <w:r w:rsidRPr="00406EAA">
              <w:rPr>
                <w:rFonts w:ascii="Arial" w:hAnsi="Arial" w:cs="Arial"/>
                <w:bCs/>
                <w:sz w:val="20"/>
                <w:szCs w:val="20"/>
              </w:rPr>
              <w:lastRenderedPageBreak/>
              <w:t xml:space="preserve">Žiadateľ nesmie začať </w:t>
            </w:r>
            <w:r w:rsidR="008E7809" w:rsidRPr="00406EAA">
              <w:rPr>
                <w:rFonts w:ascii="Arial" w:hAnsi="Arial" w:cs="Arial"/>
                <w:bCs/>
                <w:sz w:val="20"/>
                <w:szCs w:val="20"/>
              </w:rPr>
              <w:t>realizáciu</w:t>
            </w:r>
            <w:r w:rsidR="00AC7E7E" w:rsidRPr="00FA7A1A">
              <w:rPr>
                <w:rFonts w:ascii="Arial" w:hAnsi="Arial" w:cs="Arial"/>
                <w:bCs/>
                <w:sz w:val="20"/>
                <w:szCs w:val="20"/>
              </w:rPr>
              <w:t xml:space="preserve"> </w:t>
            </w:r>
            <w:r w:rsidRPr="00406EAA">
              <w:rPr>
                <w:rFonts w:ascii="Arial" w:hAnsi="Arial" w:cs="Arial"/>
                <w:bCs/>
                <w:sz w:val="20"/>
                <w:szCs w:val="20"/>
              </w:rPr>
              <w:t>projekt</w:t>
            </w:r>
            <w:r w:rsidR="008E7809" w:rsidRPr="00406EAA">
              <w:rPr>
                <w:rFonts w:ascii="Arial" w:hAnsi="Arial" w:cs="Arial"/>
                <w:bCs/>
                <w:sz w:val="20"/>
                <w:szCs w:val="20"/>
              </w:rPr>
              <w:t>u</w:t>
            </w:r>
            <w:r w:rsidRPr="00406EAA">
              <w:rPr>
                <w:rFonts w:ascii="Arial" w:hAnsi="Arial" w:cs="Arial"/>
                <w:bCs/>
                <w:sz w:val="20"/>
                <w:szCs w:val="20"/>
              </w:rPr>
              <w:t xml:space="preserve"> pred </w:t>
            </w:r>
            <w:r w:rsidR="003814F9" w:rsidRPr="00406EAA">
              <w:rPr>
                <w:rFonts w:ascii="Arial" w:hAnsi="Arial" w:cs="Arial"/>
                <w:bCs/>
                <w:sz w:val="20"/>
                <w:szCs w:val="20"/>
              </w:rPr>
              <w:t xml:space="preserve">predložením </w:t>
            </w:r>
            <w:proofErr w:type="spellStart"/>
            <w:r w:rsidR="003814F9" w:rsidRPr="00406EAA">
              <w:rPr>
                <w:rFonts w:ascii="Arial" w:hAnsi="Arial" w:cs="Arial"/>
                <w:bCs/>
                <w:sz w:val="20"/>
                <w:szCs w:val="20"/>
              </w:rPr>
              <w:t>ŽoPr</w:t>
            </w:r>
            <w:proofErr w:type="spellEnd"/>
            <w:r w:rsidR="003814F9" w:rsidRPr="00406EAA">
              <w:rPr>
                <w:rFonts w:ascii="Arial" w:hAnsi="Arial" w:cs="Arial"/>
                <w:bCs/>
                <w:sz w:val="20"/>
                <w:szCs w:val="20"/>
              </w:rPr>
              <w:t xml:space="preserve"> na MAS</w:t>
            </w:r>
            <w:r w:rsidRPr="00406EAA">
              <w:rPr>
                <w:rFonts w:ascii="Arial" w:hAnsi="Arial" w:cs="Arial"/>
                <w:bCs/>
                <w:sz w:val="20"/>
                <w:szCs w:val="20"/>
              </w:rPr>
              <w:t>.</w:t>
            </w:r>
          </w:p>
          <w:p w14:paraId="3E390E2C" w14:textId="652B72F0"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Cs/>
                <w:sz w:val="20"/>
                <w:szCs w:val="20"/>
              </w:rPr>
            </w:pPr>
            <w:r w:rsidRPr="00406EAA">
              <w:rPr>
                <w:rFonts w:ascii="Arial" w:hAnsi="Arial" w:cs="Arial"/>
                <w:bCs/>
                <w:sz w:val="20"/>
                <w:szCs w:val="20"/>
              </w:rPr>
              <w:t xml:space="preserve">Pod začatím </w:t>
            </w:r>
            <w:r w:rsidR="008E7809" w:rsidRPr="00406EAA">
              <w:rPr>
                <w:rFonts w:ascii="Arial" w:hAnsi="Arial" w:cs="Arial"/>
                <w:bCs/>
                <w:sz w:val="20"/>
                <w:szCs w:val="20"/>
              </w:rPr>
              <w:t xml:space="preserve">realizácie projektu </w:t>
            </w:r>
            <w:r w:rsidRPr="00406EAA">
              <w:rPr>
                <w:rFonts w:ascii="Arial" w:hAnsi="Arial" w:cs="Arial"/>
                <w:bCs/>
                <w:sz w:val="20"/>
                <w:szCs w:val="20"/>
              </w:rPr>
              <w:t>sa rozumie:</w:t>
            </w:r>
          </w:p>
          <w:p w14:paraId="2DE1929D" w14:textId="77777777" w:rsidR="00997F82" w:rsidRPr="00406EAA" w:rsidRDefault="00997F82" w:rsidP="00FA7A1A">
            <w:pPr>
              <w:pStyle w:val="Odsekzoznamu"/>
              <w:widowControl w:val="0"/>
              <w:numPr>
                <w:ilvl w:val="0"/>
                <w:numId w:val="15"/>
              </w:numPr>
              <w:spacing w:before="60" w:after="60" w:line="240" w:lineRule="auto"/>
              <w:ind w:right="85"/>
              <w:jc w:val="both"/>
              <w:rPr>
                <w:rFonts w:ascii="Arial" w:hAnsi="Arial" w:cs="Arial"/>
                <w:bCs/>
                <w:sz w:val="20"/>
                <w:szCs w:val="20"/>
              </w:rPr>
            </w:pPr>
            <w:r w:rsidRPr="00406EAA">
              <w:rPr>
                <w:rFonts w:ascii="Arial" w:hAnsi="Arial" w:cs="Arial"/>
                <w:bCs/>
                <w:sz w:val="20"/>
                <w:szCs w:val="20"/>
              </w:rPr>
              <w:t>začatie stavebných prác alebo</w:t>
            </w:r>
          </w:p>
          <w:p w14:paraId="41C268B4" w14:textId="6F017E19" w:rsidR="00997F82" w:rsidRPr="00406EAA" w:rsidRDefault="00997F82" w:rsidP="00FA7A1A">
            <w:pPr>
              <w:pStyle w:val="Odsekzoznamu"/>
              <w:widowControl w:val="0"/>
              <w:numPr>
                <w:ilvl w:val="0"/>
                <w:numId w:val="15"/>
              </w:numPr>
              <w:spacing w:before="60" w:after="60" w:line="240" w:lineRule="auto"/>
              <w:ind w:right="85" w:hanging="357"/>
              <w:contextualSpacing w:val="0"/>
              <w:jc w:val="both"/>
              <w:rPr>
                <w:rFonts w:ascii="Arial" w:hAnsi="Arial" w:cs="Arial"/>
                <w:bCs/>
                <w:sz w:val="20"/>
                <w:szCs w:val="20"/>
              </w:rPr>
            </w:pPr>
            <w:r w:rsidRPr="00406EAA">
              <w:rPr>
                <w:rFonts w:ascii="Arial" w:hAnsi="Arial" w:cs="Arial"/>
                <w:bCs/>
                <w:sz w:val="20"/>
                <w:szCs w:val="20"/>
              </w:rPr>
              <w:t>prvý právny záväzok objednať tovar alebo službu</w:t>
            </w:r>
            <w:r w:rsidR="009D7EA2" w:rsidRPr="00406EAA">
              <w:rPr>
                <w:rFonts w:ascii="Arial" w:hAnsi="Arial" w:cs="Arial"/>
                <w:bCs/>
                <w:sz w:val="20"/>
                <w:szCs w:val="20"/>
              </w:rPr>
              <w:t>.</w:t>
            </w:r>
          </w:p>
          <w:p w14:paraId="5A3788CC" w14:textId="2FDD5D44"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Cs/>
                <w:sz w:val="20"/>
                <w:szCs w:val="20"/>
              </w:rPr>
            </w:pPr>
            <w:r w:rsidRPr="00406EAA">
              <w:rPr>
                <w:rFonts w:ascii="Arial" w:hAnsi="Arial" w:cs="Arial"/>
                <w:bCs/>
                <w:sz w:val="20"/>
                <w:szCs w:val="20"/>
              </w:rPr>
              <w:t>Prípravné práce ako napr. vypracovanie projektovej dokumentácie a úkony súvisiace so získavaním povolení a realizácia verejného obstarávania sa nepoklad</w:t>
            </w:r>
            <w:r w:rsidR="00CF32C2" w:rsidRPr="00406EAA">
              <w:rPr>
                <w:rFonts w:ascii="Arial" w:hAnsi="Arial" w:cs="Arial"/>
                <w:bCs/>
                <w:sz w:val="20"/>
                <w:szCs w:val="20"/>
              </w:rPr>
              <w:t>ajú</w:t>
            </w:r>
            <w:r w:rsidRPr="00406EAA">
              <w:rPr>
                <w:rFonts w:ascii="Arial" w:hAnsi="Arial" w:cs="Arial"/>
                <w:bCs/>
                <w:sz w:val="20"/>
                <w:szCs w:val="20"/>
              </w:rPr>
              <w:t xml:space="preserve"> za </w:t>
            </w:r>
            <w:r w:rsidR="00CF32C2" w:rsidRPr="00406EAA">
              <w:rPr>
                <w:rFonts w:ascii="Arial" w:hAnsi="Arial" w:cs="Arial"/>
                <w:bCs/>
                <w:sz w:val="20"/>
                <w:szCs w:val="20"/>
              </w:rPr>
              <w:t>realizáciu projektu</w:t>
            </w:r>
            <w:r w:rsidRPr="00406EAA">
              <w:rPr>
                <w:rFonts w:ascii="Arial" w:hAnsi="Arial" w:cs="Arial"/>
                <w:bCs/>
                <w:sz w:val="20"/>
                <w:szCs w:val="20"/>
              </w:rPr>
              <w:t>.</w:t>
            </w:r>
          </w:p>
          <w:p w14:paraId="39733C18" w14:textId="1BF9A759" w:rsidR="00997F82" w:rsidRPr="00406EAA" w:rsidRDefault="00997F82" w:rsidP="00FA7A1A">
            <w:pPr>
              <w:pStyle w:val="Odsekzoznamu"/>
              <w:widowControl w:val="0"/>
              <w:spacing w:before="120" w:after="120" w:line="240" w:lineRule="auto"/>
              <w:ind w:left="142" w:right="85"/>
              <w:contextualSpacing w:val="0"/>
              <w:jc w:val="both"/>
              <w:rPr>
                <w:rFonts w:ascii="Arial" w:hAnsi="Arial" w:cs="Arial"/>
                <w:bCs/>
                <w:sz w:val="20"/>
                <w:szCs w:val="20"/>
              </w:rPr>
            </w:pPr>
            <w:r w:rsidRPr="00406EAA">
              <w:rPr>
                <w:rFonts w:ascii="Arial" w:hAnsi="Arial" w:cs="Arial"/>
                <w:bCs/>
                <w:sz w:val="20"/>
                <w:szCs w:val="20"/>
              </w:rPr>
              <w:t xml:space="preserve">MAS </w:t>
            </w:r>
            <w:del w:id="8" w:author="Daniel Pavlačka" w:date="2023-01-16T13:21:00Z">
              <w:r w:rsidRPr="00406EAA">
                <w:rPr>
                  <w:rFonts w:ascii="Arial" w:hAnsi="Arial" w:cs="Arial"/>
                  <w:bCs/>
                  <w:sz w:val="20"/>
                  <w:szCs w:val="20"/>
                </w:rPr>
                <w:delText>odporúča</w:delText>
              </w:r>
            </w:del>
            <w:ins w:id="9" w:author="Daniel Pavlačka" w:date="2023-01-16T13:21:00Z">
              <w:r w:rsidR="003940EE" w:rsidRPr="003940EE">
                <w:rPr>
                  <w:rFonts w:ascii="Arial" w:hAnsi="Arial" w:cs="Arial"/>
                  <w:bCs/>
                  <w:sz w:val="20"/>
                  <w:szCs w:val="20"/>
                </w:rPr>
                <w:t>dáva</w:t>
              </w:r>
            </w:ins>
            <w:r w:rsidR="003940EE" w:rsidRPr="003940EE">
              <w:rPr>
                <w:rFonts w:ascii="Arial" w:hAnsi="Arial" w:cs="Arial"/>
                <w:bCs/>
                <w:sz w:val="20"/>
                <w:szCs w:val="20"/>
              </w:rPr>
              <w:t xml:space="preserve"> žiadateľovi</w:t>
            </w:r>
            <w:ins w:id="10" w:author="Daniel Pavlačka" w:date="2023-01-16T13:21:00Z">
              <w:r w:rsidR="003940EE" w:rsidRPr="003940EE">
                <w:rPr>
                  <w:rFonts w:ascii="Arial" w:hAnsi="Arial" w:cs="Arial"/>
                  <w:bCs/>
                  <w:sz w:val="20"/>
                  <w:szCs w:val="20"/>
                </w:rPr>
                <w:t xml:space="preserve"> na zváženie odkonzultovať s MAS možnosť</w:t>
              </w:r>
            </w:ins>
            <w:r w:rsidRPr="00406EAA">
              <w:rPr>
                <w:rFonts w:ascii="Arial" w:hAnsi="Arial" w:cs="Arial"/>
                <w:bCs/>
                <w:sz w:val="20"/>
                <w:szCs w:val="20"/>
              </w:rPr>
              <w:t>, aby:</w:t>
            </w:r>
          </w:p>
          <w:p w14:paraId="14D549E0" w14:textId="0F6D787E" w:rsidR="00997F82" w:rsidRPr="00406EAA" w:rsidRDefault="00997F82" w:rsidP="00FA7A1A">
            <w:pPr>
              <w:pStyle w:val="Odsekzoznamu"/>
              <w:widowControl w:val="0"/>
              <w:numPr>
                <w:ilvl w:val="0"/>
                <w:numId w:val="56"/>
              </w:numPr>
              <w:spacing w:before="120" w:after="120" w:line="240" w:lineRule="auto"/>
              <w:ind w:right="85"/>
              <w:contextualSpacing w:val="0"/>
              <w:jc w:val="both"/>
              <w:rPr>
                <w:rFonts w:ascii="Arial" w:hAnsi="Arial" w:cs="Arial"/>
                <w:bCs/>
                <w:sz w:val="20"/>
                <w:szCs w:val="20"/>
              </w:rPr>
            </w:pPr>
            <w:r w:rsidRPr="00406EAA">
              <w:rPr>
                <w:rFonts w:ascii="Arial" w:hAnsi="Arial" w:cs="Arial"/>
                <w:bCs/>
                <w:sz w:val="20"/>
                <w:szCs w:val="20"/>
              </w:rPr>
              <w:t xml:space="preserve">naviazal účinnosť zmluvy s dodávateľom na odkladaciu podmienku tak, aby nevznikli pochybnosti o tom, či </w:t>
            </w:r>
            <w:r w:rsidR="00CF32C2" w:rsidRPr="00406EAA">
              <w:rPr>
                <w:rFonts w:ascii="Arial" w:hAnsi="Arial" w:cs="Arial"/>
                <w:bCs/>
                <w:sz w:val="20"/>
                <w:szCs w:val="20"/>
              </w:rPr>
              <w:t xml:space="preserve">realizácia projektu </w:t>
            </w:r>
            <w:r w:rsidRPr="00406EAA">
              <w:rPr>
                <w:rFonts w:ascii="Arial" w:hAnsi="Arial" w:cs="Arial"/>
                <w:bCs/>
                <w:sz w:val="20"/>
                <w:szCs w:val="20"/>
              </w:rPr>
              <w:t>začal</w:t>
            </w:r>
            <w:r w:rsidR="00CF32C2" w:rsidRPr="00406EAA">
              <w:rPr>
                <w:rFonts w:ascii="Arial" w:hAnsi="Arial" w:cs="Arial"/>
                <w:bCs/>
                <w:sz w:val="20"/>
                <w:szCs w:val="20"/>
              </w:rPr>
              <w:t>a</w:t>
            </w:r>
            <w:r w:rsidRPr="00406EAA">
              <w:rPr>
                <w:rFonts w:ascii="Arial" w:hAnsi="Arial" w:cs="Arial"/>
                <w:bCs/>
                <w:sz w:val="20"/>
                <w:szCs w:val="20"/>
              </w:rPr>
              <w:t xml:space="preserve"> pred </w:t>
            </w:r>
            <w:r w:rsidR="003814F9" w:rsidRPr="00406EAA">
              <w:rPr>
                <w:rFonts w:ascii="Arial" w:hAnsi="Arial" w:cs="Arial"/>
                <w:bCs/>
                <w:sz w:val="20"/>
                <w:szCs w:val="20"/>
              </w:rPr>
              <w:t xml:space="preserve">predložením </w:t>
            </w:r>
            <w:proofErr w:type="spellStart"/>
            <w:r w:rsidR="003814F9" w:rsidRPr="00406EAA">
              <w:rPr>
                <w:rFonts w:ascii="Arial" w:hAnsi="Arial" w:cs="Arial"/>
                <w:bCs/>
                <w:sz w:val="20"/>
                <w:szCs w:val="20"/>
              </w:rPr>
              <w:t>ŽoPr</w:t>
            </w:r>
            <w:proofErr w:type="spellEnd"/>
            <w:r w:rsidR="003814F9" w:rsidRPr="00406EAA">
              <w:rPr>
                <w:rFonts w:ascii="Arial" w:hAnsi="Arial" w:cs="Arial"/>
                <w:bCs/>
                <w:sz w:val="20"/>
                <w:szCs w:val="20"/>
              </w:rPr>
              <w:t xml:space="preserve"> na MAS </w:t>
            </w:r>
            <w:r w:rsidRPr="00406EAA">
              <w:rPr>
                <w:rFonts w:ascii="Arial" w:hAnsi="Arial" w:cs="Arial"/>
                <w:bCs/>
                <w:sz w:val="20"/>
                <w:szCs w:val="20"/>
              </w:rPr>
              <w:t>napr.:</w:t>
            </w:r>
          </w:p>
          <w:p w14:paraId="557FD218" w14:textId="1FAB3A39" w:rsidR="00997F82" w:rsidRPr="00406EAA" w:rsidRDefault="00997F82" w:rsidP="00FA7A1A">
            <w:pPr>
              <w:pStyle w:val="Odsekzoznamu"/>
              <w:widowControl w:val="0"/>
              <w:numPr>
                <w:ilvl w:val="1"/>
                <w:numId w:val="56"/>
              </w:numPr>
              <w:spacing w:before="120" w:after="120" w:line="240" w:lineRule="auto"/>
              <w:ind w:right="85"/>
              <w:contextualSpacing w:val="0"/>
              <w:jc w:val="both"/>
              <w:rPr>
                <w:rFonts w:ascii="Arial" w:hAnsi="Arial" w:cs="Arial"/>
                <w:bCs/>
                <w:sz w:val="20"/>
                <w:szCs w:val="20"/>
              </w:rPr>
            </w:pPr>
            <w:r w:rsidRPr="00406EAA">
              <w:rPr>
                <w:rFonts w:ascii="Arial" w:hAnsi="Arial" w:cs="Arial"/>
                <w:bCs/>
                <w:sz w:val="20"/>
                <w:szCs w:val="20"/>
              </w:rPr>
              <w:t xml:space="preserve">naviazať účinnosť zmluvy s dodávateľom na </w:t>
            </w:r>
            <w:r w:rsidR="003814F9" w:rsidRPr="00406EAA">
              <w:rPr>
                <w:rFonts w:ascii="Arial" w:hAnsi="Arial" w:cs="Arial"/>
                <w:bCs/>
                <w:sz w:val="20"/>
                <w:szCs w:val="20"/>
              </w:rPr>
              <w:t xml:space="preserve">moment predloženia </w:t>
            </w:r>
            <w:proofErr w:type="spellStart"/>
            <w:r w:rsidR="003E3619" w:rsidRPr="00406EAA">
              <w:rPr>
                <w:rFonts w:ascii="Arial" w:hAnsi="Arial" w:cs="Arial"/>
                <w:bCs/>
                <w:sz w:val="20"/>
                <w:szCs w:val="20"/>
              </w:rPr>
              <w:t>ŽoPr</w:t>
            </w:r>
            <w:proofErr w:type="spellEnd"/>
            <w:r w:rsidR="003E3619" w:rsidRPr="00406EAA">
              <w:rPr>
                <w:rFonts w:ascii="Arial" w:hAnsi="Arial" w:cs="Arial"/>
                <w:bCs/>
                <w:sz w:val="20"/>
                <w:szCs w:val="20"/>
              </w:rPr>
              <w:t xml:space="preserve"> </w:t>
            </w:r>
            <w:r w:rsidR="003814F9" w:rsidRPr="00406EAA">
              <w:rPr>
                <w:rFonts w:ascii="Arial" w:hAnsi="Arial" w:cs="Arial"/>
                <w:bCs/>
                <w:sz w:val="20"/>
                <w:szCs w:val="20"/>
              </w:rPr>
              <w:t>na MAS</w:t>
            </w:r>
            <w:r w:rsidRPr="00406EAA">
              <w:rPr>
                <w:rFonts w:ascii="Arial" w:hAnsi="Arial" w:cs="Arial"/>
                <w:bCs/>
                <w:sz w:val="20"/>
                <w:szCs w:val="20"/>
              </w:rPr>
              <w:t>,</w:t>
            </w:r>
          </w:p>
          <w:p w14:paraId="23ABB3A5" w14:textId="6A3928BB" w:rsidR="00997F82" w:rsidRPr="00406EAA" w:rsidRDefault="00997F82" w:rsidP="00FA7A1A">
            <w:pPr>
              <w:pStyle w:val="Odsekzoznamu"/>
              <w:widowControl w:val="0"/>
              <w:numPr>
                <w:ilvl w:val="1"/>
                <w:numId w:val="56"/>
              </w:numPr>
              <w:spacing w:before="120" w:after="120" w:line="240" w:lineRule="auto"/>
              <w:ind w:right="85"/>
              <w:contextualSpacing w:val="0"/>
              <w:jc w:val="both"/>
              <w:rPr>
                <w:rFonts w:ascii="Arial" w:hAnsi="Arial" w:cs="Arial"/>
                <w:bCs/>
                <w:sz w:val="20"/>
                <w:szCs w:val="20"/>
              </w:rPr>
            </w:pPr>
            <w:r w:rsidRPr="00406EAA">
              <w:rPr>
                <w:rFonts w:ascii="Arial" w:hAnsi="Arial" w:cs="Arial"/>
                <w:bCs/>
                <w:sz w:val="20"/>
                <w:szCs w:val="20"/>
              </w:rPr>
              <w:t>naviazať účinnosť zmluvy s dodávateľom na výsledok kontroly verejného obstarávania</w:t>
            </w:r>
            <w:r w:rsidR="0067735B" w:rsidRPr="00406EAA">
              <w:rPr>
                <w:rFonts w:ascii="Arial" w:hAnsi="Arial" w:cs="Arial"/>
                <w:bCs/>
                <w:sz w:val="20"/>
                <w:szCs w:val="20"/>
              </w:rPr>
              <w:t xml:space="preserve"> </w:t>
            </w:r>
            <w:r w:rsidRPr="00406EAA">
              <w:rPr>
                <w:rFonts w:ascii="Arial" w:hAnsi="Arial" w:cs="Arial"/>
                <w:bCs/>
                <w:sz w:val="20"/>
                <w:szCs w:val="20"/>
              </w:rPr>
              <w:t>/</w:t>
            </w:r>
            <w:r w:rsidR="0067735B" w:rsidRPr="00406EAA">
              <w:rPr>
                <w:rFonts w:ascii="Arial" w:hAnsi="Arial" w:cs="Arial"/>
                <w:bCs/>
                <w:sz w:val="20"/>
                <w:szCs w:val="20"/>
              </w:rPr>
              <w:t xml:space="preserve"> </w:t>
            </w:r>
            <w:r w:rsidRPr="00406EAA">
              <w:rPr>
                <w:rFonts w:ascii="Arial" w:hAnsi="Arial" w:cs="Arial"/>
                <w:bCs/>
                <w:sz w:val="20"/>
                <w:szCs w:val="20"/>
              </w:rPr>
              <w:t>obstarávania bez identifikácie nedostatkov vo verejnom obstarávaní</w:t>
            </w:r>
            <w:r w:rsidR="0067735B" w:rsidRPr="00406EAA">
              <w:rPr>
                <w:rFonts w:ascii="Arial" w:hAnsi="Arial" w:cs="Arial"/>
                <w:bCs/>
                <w:sz w:val="20"/>
                <w:szCs w:val="20"/>
              </w:rPr>
              <w:t xml:space="preserve"> </w:t>
            </w:r>
            <w:r w:rsidRPr="00406EAA">
              <w:rPr>
                <w:rFonts w:ascii="Arial" w:hAnsi="Arial" w:cs="Arial"/>
                <w:bCs/>
                <w:sz w:val="20"/>
                <w:szCs w:val="20"/>
              </w:rPr>
              <w:t>/</w:t>
            </w:r>
            <w:r w:rsidR="0067735B" w:rsidRPr="00406EAA">
              <w:rPr>
                <w:rFonts w:ascii="Arial" w:hAnsi="Arial" w:cs="Arial"/>
                <w:bCs/>
                <w:sz w:val="20"/>
                <w:szCs w:val="20"/>
              </w:rPr>
              <w:t xml:space="preserve"> </w:t>
            </w:r>
            <w:r w:rsidRPr="00406EAA">
              <w:rPr>
                <w:rFonts w:ascii="Arial" w:hAnsi="Arial" w:cs="Arial"/>
                <w:bCs/>
                <w:sz w:val="20"/>
                <w:szCs w:val="20"/>
              </w:rPr>
              <w:t>obstarávaní,</w:t>
            </w:r>
          </w:p>
          <w:p w14:paraId="0D177B04" w14:textId="77777777" w:rsidR="00997F82" w:rsidRPr="00406EAA" w:rsidRDefault="00997F82" w:rsidP="00FA7A1A">
            <w:pPr>
              <w:widowControl w:val="0"/>
              <w:spacing w:before="120" w:after="120" w:line="240" w:lineRule="auto"/>
              <w:ind w:left="505" w:right="85"/>
              <w:jc w:val="both"/>
              <w:rPr>
                <w:rFonts w:ascii="Arial" w:hAnsi="Arial" w:cs="Arial"/>
                <w:b/>
                <w:bCs/>
                <w:sz w:val="20"/>
                <w:szCs w:val="20"/>
              </w:rPr>
            </w:pPr>
            <w:r w:rsidRPr="00406EAA">
              <w:rPr>
                <w:rFonts w:ascii="Arial" w:hAnsi="Arial" w:cs="Arial"/>
                <w:b/>
                <w:bCs/>
                <w:sz w:val="20"/>
                <w:szCs w:val="20"/>
              </w:rPr>
              <w:t>alebo</w:t>
            </w:r>
          </w:p>
          <w:p w14:paraId="58D6F329" w14:textId="26532BF9" w:rsidR="00997F82" w:rsidRPr="00406EAA" w:rsidRDefault="00997F82" w:rsidP="00FA7A1A">
            <w:pPr>
              <w:pStyle w:val="Odsekzoznamu"/>
              <w:widowControl w:val="0"/>
              <w:numPr>
                <w:ilvl w:val="0"/>
                <w:numId w:val="56"/>
              </w:numPr>
              <w:spacing w:before="120" w:after="120" w:line="240" w:lineRule="auto"/>
              <w:ind w:right="85"/>
              <w:contextualSpacing w:val="0"/>
              <w:jc w:val="both"/>
              <w:rPr>
                <w:rFonts w:ascii="Arial" w:hAnsi="Arial" w:cs="Arial"/>
                <w:bCs/>
                <w:sz w:val="20"/>
                <w:szCs w:val="20"/>
              </w:rPr>
            </w:pPr>
            <w:r w:rsidRPr="00406EAA">
              <w:rPr>
                <w:rFonts w:ascii="Arial" w:hAnsi="Arial" w:cs="Arial"/>
                <w:bCs/>
                <w:sz w:val="20"/>
                <w:szCs w:val="20"/>
              </w:rPr>
              <w:t xml:space="preserve">v zmluve s dodávateľom špecifikoval, že dodávateľ začne s realizáciou predmetu zmluvy až po vystavení písomnej objednávky žiadateľa, pričom žiadateľ túto vystaví až po </w:t>
            </w:r>
            <w:r w:rsidR="003814F9" w:rsidRPr="00406EAA">
              <w:rPr>
                <w:rFonts w:ascii="Arial" w:hAnsi="Arial" w:cs="Arial"/>
                <w:bCs/>
                <w:sz w:val="20"/>
                <w:szCs w:val="20"/>
              </w:rPr>
              <w:t xml:space="preserve">predložení </w:t>
            </w:r>
            <w:proofErr w:type="spellStart"/>
            <w:r w:rsidR="003814F9" w:rsidRPr="00406EAA">
              <w:rPr>
                <w:rFonts w:ascii="Arial" w:hAnsi="Arial" w:cs="Arial"/>
                <w:bCs/>
                <w:sz w:val="20"/>
                <w:szCs w:val="20"/>
              </w:rPr>
              <w:t>ŽoPr</w:t>
            </w:r>
            <w:proofErr w:type="spellEnd"/>
            <w:r w:rsidR="003814F9" w:rsidRPr="00406EAA">
              <w:rPr>
                <w:rFonts w:ascii="Arial" w:hAnsi="Arial" w:cs="Arial"/>
                <w:bCs/>
                <w:sz w:val="20"/>
                <w:szCs w:val="20"/>
              </w:rPr>
              <w:t xml:space="preserve"> na MAS.</w:t>
            </w:r>
          </w:p>
          <w:p w14:paraId="493B5A43" w14:textId="77777777" w:rsidR="00997F82" w:rsidRPr="00406EAA" w:rsidRDefault="00997F82" w:rsidP="00FA7A1A">
            <w:pPr>
              <w:pStyle w:val="Odsekzoznamu"/>
              <w:widowControl w:val="0"/>
              <w:spacing w:before="240" w:after="120" w:line="240" w:lineRule="auto"/>
              <w:ind w:left="85" w:right="85"/>
              <w:contextualSpacing w:val="0"/>
              <w:jc w:val="both"/>
              <w:rPr>
                <w:rFonts w:ascii="Arial" w:hAnsi="Arial" w:cs="Arial"/>
                <w:b/>
                <w:bCs/>
                <w:sz w:val="20"/>
                <w:szCs w:val="20"/>
              </w:rPr>
            </w:pPr>
            <w:r w:rsidRPr="00406EAA">
              <w:rPr>
                <w:rFonts w:ascii="Arial" w:hAnsi="Arial" w:cs="Arial"/>
                <w:b/>
                <w:bCs/>
                <w:sz w:val="20"/>
                <w:szCs w:val="20"/>
              </w:rPr>
              <w:t>Forma preukázania:</w:t>
            </w:r>
          </w:p>
          <w:p w14:paraId="0502AB8A" w14:textId="1DBF0600"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Cs/>
                <w:sz w:val="20"/>
                <w:szCs w:val="20"/>
              </w:rPr>
            </w:pPr>
            <w:bookmarkStart w:id="11" w:name="_Hlk500341825"/>
            <w:r w:rsidRPr="00406EAA">
              <w:rPr>
                <w:rFonts w:ascii="Arial" w:hAnsi="Arial" w:cs="Arial"/>
                <w:bCs/>
                <w:sz w:val="20"/>
                <w:szCs w:val="20"/>
              </w:rPr>
              <w:t>Informácie uvedené v </w:t>
            </w:r>
            <w:proofErr w:type="spellStart"/>
            <w:r w:rsidR="00CF32C2" w:rsidRPr="00406EAA">
              <w:rPr>
                <w:rFonts w:ascii="Arial" w:hAnsi="Arial" w:cs="Arial"/>
                <w:bCs/>
                <w:sz w:val="20"/>
                <w:szCs w:val="20"/>
              </w:rPr>
              <w:t>ŽoPr</w:t>
            </w:r>
            <w:proofErr w:type="spellEnd"/>
            <w:r w:rsidRPr="00406EAA">
              <w:rPr>
                <w:rFonts w:ascii="Arial" w:hAnsi="Arial" w:cs="Arial"/>
                <w:bCs/>
                <w:sz w:val="20"/>
                <w:szCs w:val="20"/>
              </w:rPr>
              <w:t xml:space="preserve">. Žiadateľ v časti 10 Formulára </w:t>
            </w:r>
            <w:proofErr w:type="spellStart"/>
            <w:r w:rsidRPr="00406EAA">
              <w:rPr>
                <w:rFonts w:ascii="Arial" w:hAnsi="Arial" w:cs="Arial"/>
                <w:bCs/>
                <w:sz w:val="20"/>
                <w:szCs w:val="20"/>
              </w:rPr>
              <w:t>ŽoPr</w:t>
            </w:r>
            <w:proofErr w:type="spellEnd"/>
            <w:r w:rsidRPr="00406EAA">
              <w:rPr>
                <w:rFonts w:ascii="Arial" w:hAnsi="Arial" w:cs="Arial"/>
                <w:bCs/>
                <w:sz w:val="20"/>
                <w:szCs w:val="20"/>
              </w:rPr>
              <w:t xml:space="preserve"> čestne vyhlási, že nezač</w:t>
            </w:r>
            <w:r w:rsidR="003E3619" w:rsidRPr="00406EAA">
              <w:rPr>
                <w:rFonts w:ascii="Arial" w:hAnsi="Arial" w:cs="Arial"/>
                <w:bCs/>
                <w:sz w:val="20"/>
                <w:szCs w:val="20"/>
              </w:rPr>
              <w:t>al</w:t>
            </w:r>
            <w:r w:rsidR="00006FA3" w:rsidRPr="00406EAA">
              <w:rPr>
                <w:rFonts w:ascii="Arial" w:hAnsi="Arial" w:cs="Arial"/>
                <w:bCs/>
                <w:sz w:val="20"/>
                <w:szCs w:val="20"/>
              </w:rPr>
              <w:t xml:space="preserve"> </w:t>
            </w:r>
            <w:r w:rsidR="00D672A0" w:rsidRPr="00406EAA">
              <w:rPr>
                <w:rFonts w:ascii="Arial" w:hAnsi="Arial" w:cs="Arial"/>
                <w:bCs/>
                <w:sz w:val="20"/>
                <w:szCs w:val="20"/>
              </w:rPr>
              <w:t>realizáciu</w:t>
            </w:r>
            <w:r w:rsidR="00AC7E7E" w:rsidRPr="00FA7A1A">
              <w:rPr>
                <w:rFonts w:ascii="Arial" w:hAnsi="Arial" w:cs="Arial"/>
                <w:bCs/>
                <w:sz w:val="20"/>
                <w:szCs w:val="20"/>
              </w:rPr>
              <w:t xml:space="preserve"> </w:t>
            </w:r>
            <w:r w:rsidRPr="00406EAA">
              <w:rPr>
                <w:rFonts w:ascii="Arial" w:hAnsi="Arial" w:cs="Arial"/>
                <w:bCs/>
                <w:sz w:val="20"/>
                <w:szCs w:val="20"/>
              </w:rPr>
              <w:t>projekt</w:t>
            </w:r>
            <w:r w:rsidR="00D672A0" w:rsidRPr="00406EAA">
              <w:rPr>
                <w:rFonts w:ascii="Arial" w:hAnsi="Arial" w:cs="Arial"/>
                <w:bCs/>
                <w:sz w:val="20"/>
                <w:szCs w:val="20"/>
              </w:rPr>
              <w:t>u</w:t>
            </w:r>
            <w:r w:rsidRPr="00406EAA">
              <w:rPr>
                <w:rFonts w:ascii="Arial" w:hAnsi="Arial" w:cs="Arial"/>
                <w:bCs/>
                <w:sz w:val="20"/>
                <w:szCs w:val="20"/>
              </w:rPr>
              <w:t xml:space="preserve"> pred </w:t>
            </w:r>
            <w:r w:rsidR="003814F9" w:rsidRPr="00406EAA">
              <w:rPr>
                <w:rFonts w:ascii="Arial" w:hAnsi="Arial" w:cs="Arial"/>
                <w:bCs/>
                <w:sz w:val="20"/>
                <w:szCs w:val="20"/>
              </w:rPr>
              <w:t xml:space="preserve">predložením </w:t>
            </w:r>
            <w:proofErr w:type="spellStart"/>
            <w:r w:rsidR="003814F9" w:rsidRPr="00406EAA">
              <w:rPr>
                <w:rFonts w:ascii="Arial" w:hAnsi="Arial" w:cs="Arial"/>
                <w:bCs/>
                <w:sz w:val="20"/>
                <w:szCs w:val="20"/>
              </w:rPr>
              <w:t>ŽoPr</w:t>
            </w:r>
            <w:proofErr w:type="spellEnd"/>
            <w:r w:rsidR="003814F9" w:rsidRPr="00406EAA">
              <w:rPr>
                <w:rFonts w:ascii="Arial" w:hAnsi="Arial" w:cs="Arial"/>
                <w:bCs/>
                <w:sz w:val="20"/>
                <w:szCs w:val="20"/>
              </w:rPr>
              <w:t xml:space="preserve"> na MAS</w:t>
            </w:r>
            <w:r w:rsidRPr="00406EAA">
              <w:rPr>
                <w:rFonts w:ascii="Arial" w:hAnsi="Arial" w:cs="Arial"/>
                <w:bCs/>
                <w:sz w:val="20"/>
                <w:szCs w:val="20"/>
              </w:rPr>
              <w:t>.</w:t>
            </w:r>
          </w:p>
          <w:bookmarkEnd w:id="11"/>
          <w:p w14:paraId="527B6F86" w14:textId="77777777" w:rsidR="00997F82" w:rsidRPr="00406EAA" w:rsidRDefault="00997F82" w:rsidP="00FA7A1A">
            <w:pPr>
              <w:pStyle w:val="Odsekzoznamu"/>
              <w:widowControl w:val="0"/>
              <w:spacing w:before="240" w:after="120" w:line="240" w:lineRule="auto"/>
              <w:ind w:left="85" w:right="85"/>
              <w:contextualSpacing w:val="0"/>
              <w:jc w:val="both"/>
              <w:rPr>
                <w:rFonts w:ascii="Arial" w:hAnsi="Arial" w:cs="Arial"/>
                <w:b/>
                <w:bCs/>
                <w:sz w:val="20"/>
                <w:szCs w:val="20"/>
              </w:rPr>
            </w:pPr>
            <w:r w:rsidRPr="00406EAA">
              <w:rPr>
                <w:rFonts w:ascii="Arial" w:hAnsi="Arial" w:cs="Arial"/>
                <w:b/>
                <w:bCs/>
                <w:sz w:val="20"/>
                <w:szCs w:val="20"/>
              </w:rPr>
              <w:t>Spôsob overenia:</w:t>
            </w:r>
          </w:p>
          <w:p w14:paraId="64724FD4" w14:textId="77777777" w:rsidR="00997F82" w:rsidRPr="00406EAA" w:rsidRDefault="00997F82" w:rsidP="00FA7A1A">
            <w:pPr>
              <w:pStyle w:val="Odsekzoznamu"/>
              <w:widowControl w:val="0"/>
              <w:spacing w:before="120" w:after="120" w:line="240" w:lineRule="auto"/>
              <w:ind w:left="85" w:right="85"/>
              <w:contextualSpacing w:val="0"/>
              <w:jc w:val="both"/>
              <w:rPr>
                <w:rFonts w:ascii="Arial" w:hAnsi="Arial" w:cs="Arial"/>
                <w:bCs/>
                <w:sz w:val="20"/>
                <w:szCs w:val="20"/>
              </w:rPr>
            </w:pPr>
            <w:r w:rsidRPr="00406EAA">
              <w:rPr>
                <w:rFonts w:ascii="Arial" w:hAnsi="Arial" w:cs="Arial"/>
                <w:bCs/>
                <w:sz w:val="20"/>
                <w:szCs w:val="20"/>
              </w:rPr>
              <w:t xml:space="preserve">MAS overí znenie čestného vyhlásenia, ktoré tvorí súčasť formulára </w:t>
            </w:r>
            <w:proofErr w:type="spellStart"/>
            <w:r w:rsidRPr="00406EAA">
              <w:rPr>
                <w:rFonts w:ascii="Arial" w:hAnsi="Arial" w:cs="Arial"/>
                <w:bCs/>
                <w:sz w:val="20"/>
                <w:szCs w:val="20"/>
              </w:rPr>
              <w:t>ŽoPr</w:t>
            </w:r>
            <w:proofErr w:type="spellEnd"/>
            <w:r w:rsidRPr="00406EAA">
              <w:rPr>
                <w:rFonts w:ascii="Arial" w:hAnsi="Arial" w:cs="Arial"/>
                <w:bCs/>
                <w:sz w:val="20"/>
                <w:szCs w:val="20"/>
              </w:rPr>
              <w:t>.</w:t>
            </w:r>
          </w:p>
        </w:tc>
      </w:tr>
      <w:tr w:rsidR="00997F82" w:rsidRPr="006D71F3" w14:paraId="422741ED" w14:textId="77777777" w:rsidTr="00687273">
        <w:trPr>
          <w:trHeight w:val="287"/>
        </w:trPr>
        <w:tc>
          <w:tcPr>
            <w:tcW w:w="9776" w:type="dxa"/>
            <w:shd w:val="clear" w:color="auto" w:fill="F2F2F2" w:themeFill="background1" w:themeFillShade="F2"/>
            <w:vAlign w:val="center"/>
          </w:tcPr>
          <w:p w14:paraId="4FAD306A" w14:textId="77777777" w:rsidR="00997F82" w:rsidRPr="0077103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771033">
              <w:rPr>
                <w:rFonts w:ascii="Arial" w:hAnsi="Arial" w:cs="Arial"/>
                <w:b/>
                <w:sz w:val="20"/>
                <w:szCs w:val="20"/>
              </w:rPr>
              <w:lastRenderedPageBreak/>
              <w:t>Podmienka, že projekt je</w:t>
            </w:r>
            <w:r>
              <w:rPr>
                <w:rFonts w:ascii="Arial" w:hAnsi="Arial" w:cs="Arial"/>
                <w:b/>
                <w:sz w:val="20"/>
                <w:szCs w:val="20"/>
              </w:rPr>
              <w:t xml:space="preserve"> realizovaný</w:t>
            </w:r>
            <w:r w:rsidRPr="00771033">
              <w:rPr>
                <w:rFonts w:ascii="Arial" w:hAnsi="Arial" w:cs="Arial"/>
                <w:b/>
                <w:sz w:val="20"/>
                <w:szCs w:val="20"/>
              </w:rPr>
              <w:t xml:space="preserve"> na území</w:t>
            </w:r>
            <w:r>
              <w:rPr>
                <w:rFonts w:ascii="Arial" w:hAnsi="Arial" w:cs="Arial"/>
                <w:b/>
                <w:sz w:val="20"/>
                <w:szCs w:val="20"/>
              </w:rPr>
              <w:t xml:space="preserve"> MAS</w:t>
            </w:r>
          </w:p>
        </w:tc>
      </w:tr>
      <w:tr w:rsidR="00997F82" w:rsidRPr="006A79F0" w14:paraId="4399A914" w14:textId="77777777" w:rsidTr="00687273">
        <w:tc>
          <w:tcPr>
            <w:tcW w:w="9776" w:type="dxa"/>
            <w:shd w:val="clear" w:color="auto" w:fill="auto"/>
          </w:tcPr>
          <w:p w14:paraId="7718FEC1" w14:textId="77777777" w:rsidR="00997F82" w:rsidRDefault="00997F82" w:rsidP="00A55D6C">
            <w:pPr>
              <w:pStyle w:val="Odsekzoznamu"/>
              <w:spacing w:before="120" w:after="120" w:line="240" w:lineRule="auto"/>
              <w:ind w:left="85" w:right="85"/>
              <w:contextualSpacing w:val="0"/>
              <w:jc w:val="both"/>
              <w:rPr>
                <w:rFonts w:ascii="Arial" w:hAnsi="Arial" w:cs="Arial"/>
                <w:b/>
                <w:bCs/>
                <w:sz w:val="20"/>
                <w:szCs w:val="20"/>
              </w:rPr>
            </w:pPr>
            <w:r>
              <w:rPr>
                <w:rFonts w:ascii="Arial" w:hAnsi="Arial" w:cs="Arial"/>
                <w:b/>
                <w:bCs/>
                <w:sz w:val="20"/>
                <w:szCs w:val="20"/>
              </w:rPr>
              <w:t>Opis podmienky:</w:t>
            </w:r>
          </w:p>
          <w:p w14:paraId="14F23444" w14:textId="1BAF23DD" w:rsidR="00997F82" w:rsidRDefault="00997F82" w:rsidP="00A55D6C">
            <w:pPr>
              <w:pStyle w:val="Odsekzoznamu"/>
              <w:spacing w:before="120" w:after="120" w:line="240" w:lineRule="auto"/>
              <w:ind w:left="85" w:right="85"/>
              <w:contextualSpacing w:val="0"/>
              <w:jc w:val="both"/>
              <w:rPr>
                <w:rFonts w:ascii="Arial" w:hAnsi="Arial" w:cs="Arial"/>
                <w:bCs/>
                <w:sz w:val="20"/>
                <w:szCs w:val="20"/>
              </w:rPr>
            </w:pPr>
            <w:r w:rsidRPr="001B037E">
              <w:rPr>
                <w:rFonts w:ascii="Arial" w:hAnsi="Arial" w:cs="Arial"/>
                <w:bCs/>
                <w:sz w:val="20"/>
                <w:szCs w:val="20"/>
              </w:rPr>
              <w:t>Žiadateľ je povinný realizovať projekt na území MAS</w:t>
            </w:r>
            <w:r>
              <w:rPr>
                <w:rFonts w:ascii="Arial" w:hAnsi="Arial" w:cs="Arial"/>
                <w:bCs/>
                <w:sz w:val="20"/>
                <w:szCs w:val="20"/>
              </w:rPr>
              <w:t>.</w:t>
            </w:r>
          </w:p>
          <w:p w14:paraId="28FF9D71" w14:textId="4C3A2024" w:rsidR="005421C4" w:rsidRPr="00243A69" w:rsidRDefault="005421C4" w:rsidP="00A55D6C">
            <w:pPr>
              <w:pStyle w:val="Odsekzoznamu"/>
              <w:spacing w:before="120" w:after="120" w:line="240" w:lineRule="auto"/>
              <w:ind w:left="85" w:right="85"/>
              <w:contextualSpacing w:val="0"/>
              <w:jc w:val="both"/>
              <w:rPr>
                <w:rFonts w:ascii="Arial" w:hAnsi="Arial" w:cs="Arial"/>
                <w:b/>
                <w:sz w:val="20"/>
                <w:szCs w:val="20"/>
              </w:rPr>
            </w:pPr>
            <w:r w:rsidRPr="00243A69">
              <w:rPr>
                <w:rFonts w:ascii="Arial" w:hAnsi="Arial" w:cs="Arial"/>
                <w:b/>
                <w:sz w:val="20"/>
                <w:szCs w:val="20"/>
              </w:rPr>
              <w:t>Trenčianska Teplá, Trenčianske Teplice, Omšenie, Dolná Poruba, Krásna Ves, Čierna Lehota, Šípkov, Slatina nad Bebravou, Slatinka nad Bebravou</w:t>
            </w:r>
            <w:r w:rsidR="00243A69" w:rsidRPr="00243A69">
              <w:rPr>
                <w:rFonts w:ascii="Arial" w:hAnsi="Arial" w:cs="Arial"/>
                <w:b/>
                <w:sz w:val="20"/>
                <w:szCs w:val="20"/>
              </w:rPr>
              <w:t>, Timoradza, Trebichava, Uhrovec, Žitná-Radiša, Uhrovské Podhradie, Kšinná, Horné Naštice, Miezgovce, Omastiná</w:t>
            </w:r>
          </w:p>
          <w:p w14:paraId="2ACBDBD0" w14:textId="77777777" w:rsidR="00997F82"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1B037E">
              <w:rPr>
                <w:rFonts w:ascii="Arial" w:hAnsi="Arial" w:cs="Arial"/>
                <w:b/>
                <w:bCs/>
                <w:sz w:val="20"/>
                <w:szCs w:val="20"/>
              </w:rPr>
              <w:t>Forma preukázania:</w:t>
            </w:r>
          </w:p>
          <w:p w14:paraId="69BC7C7F" w14:textId="77777777" w:rsidR="00997F82" w:rsidRPr="005900AB" w:rsidRDefault="00997F82" w:rsidP="00A55D6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Informácie uvedené v žiadosti o príspevok (miesto realizácie projektu).</w:t>
            </w:r>
          </w:p>
          <w:p w14:paraId="7F010E57" w14:textId="77777777" w:rsidR="00997F82" w:rsidRPr="005900AB" w:rsidRDefault="00997F82" w:rsidP="00A55D6C">
            <w:pPr>
              <w:pStyle w:val="Odsekzoznamu"/>
              <w:spacing w:before="240" w:after="120" w:line="240" w:lineRule="auto"/>
              <w:ind w:left="85" w:right="85"/>
              <w:contextualSpacing w:val="0"/>
              <w:jc w:val="both"/>
              <w:rPr>
                <w:rFonts w:ascii="Arial" w:hAnsi="Arial" w:cs="Arial"/>
                <w:b/>
                <w:bCs/>
                <w:sz w:val="20"/>
                <w:szCs w:val="20"/>
              </w:rPr>
            </w:pPr>
            <w:r w:rsidRPr="005900AB">
              <w:rPr>
                <w:rFonts w:ascii="Arial" w:hAnsi="Arial" w:cs="Arial"/>
                <w:b/>
                <w:bCs/>
                <w:sz w:val="20"/>
                <w:szCs w:val="20"/>
              </w:rPr>
              <w:t>Spôsob overenia:</w:t>
            </w:r>
          </w:p>
          <w:p w14:paraId="6690299F" w14:textId="5DB35855" w:rsidR="00997F82" w:rsidRPr="001B037E" w:rsidRDefault="00997F82" w:rsidP="008E170C">
            <w:pPr>
              <w:pStyle w:val="Odsekzoznamu"/>
              <w:spacing w:before="120" w:after="120" w:line="240" w:lineRule="auto"/>
              <w:ind w:left="85" w:right="85"/>
              <w:contextualSpacing w:val="0"/>
              <w:jc w:val="both"/>
              <w:rPr>
                <w:rFonts w:ascii="Arial" w:hAnsi="Arial" w:cs="Arial"/>
                <w:bCs/>
                <w:sz w:val="20"/>
                <w:szCs w:val="20"/>
              </w:rPr>
            </w:pPr>
            <w:r w:rsidRPr="005900AB">
              <w:rPr>
                <w:rFonts w:ascii="Arial" w:hAnsi="Arial" w:cs="Arial"/>
                <w:bCs/>
                <w:sz w:val="20"/>
                <w:szCs w:val="20"/>
              </w:rPr>
              <w:t>MAS overí, či miesto realizácie projektu spadá do oprávneného územia definovaného MAS.</w:t>
            </w:r>
          </w:p>
        </w:tc>
      </w:tr>
      <w:tr w:rsidR="00997F82" w:rsidRPr="00291D70" w14:paraId="680E70FC" w14:textId="77777777" w:rsidTr="00687273">
        <w:trPr>
          <w:trHeight w:val="287"/>
        </w:trPr>
        <w:tc>
          <w:tcPr>
            <w:tcW w:w="9776" w:type="dxa"/>
            <w:shd w:val="clear" w:color="auto" w:fill="F2F2F2" w:themeFill="background1" w:themeFillShade="F2"/>
            <w:vAlign w:val="center"/>
          </w:tcPr>
          <w:p w14:paraId="78F848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Súlad s horizontálnymi princípmi</w:t>
            </w:r>
          </w:p>
        </w:tc>
      </w:tr>
      <w:tr w:rsidR="00997F82" w:rsidRPr="006A79F0" w14:paraId="755F962C" w14:textId="77777777" w:rsidTr="00687273">
        <w:tc>
          <w:tcPr>
            <w:tcW w:w="9776" w:type="dxa"/>
            <w:shd w:val="clear" w:color="auto" w:fill="auto"/>
          </w:tcPr>
          <w:p w14:paraId="0D116584"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 xml:space="preserve">Opis podmienky: </w:t>
            </w:r>
          </w:p>
          <w:p w14:paraId="6F7036FE"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Projekt, ktorý je predmetom </w:t>
            </w:r>
            <w:proofErr w:type="spellStart"/>
            <w:r w:rsidRPr="00536E5F">
              <w:rPr>
                <w:rFonts w:ascii="Arial" w:hAnsi="Arial" w:cs="Arial"/>
                <w:bCs/>
                <w:sz w:val="20"/>
                <w:szCs w:val="20"/>
              </w:rPr>
              <w:t>ŽoPr</w:t>
            </w:r>
            <w:proofErr w:type="spellEnd"/>
            <w:r w:rsidRPr="00536E5F">
              <w:rPr>
                <w:rFonts w:ascii="Arial" w:hAnsi="Arial" w:cs="Arial"/>
                <w:bCs/>
                <w:sz w:val="20"/>
                <w:szCs w:val="20"/>
              </w:rPr>
              <w:t>, musí byť v súlade s horizontálnymi princípmi:</w:t>
            </w:r>
          </w:p>
          <w:p w14:paraId="3EFA9766"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udržateľný rozvoj (ďalej len „HP UR“) a </w:t>
            </w:r>
          </w:p>
          <w:p w14:paraId="2E8EF7E7" w14:textId="77777777" w:rsidR="00997F82" w:rsidRPr="00536E5F" w:rsidRDefault="00997F82" w:rsidP="00687273">
            <w:pPr>
              <w:pStyle w:val="Odsekzoznamu"/>
              <w:widowControl w:val="0"/>
              <w:numPr>
                <w:ilvl w:val="0"/>
                <w:numId w:val="18"/>
              </w:numPr>
              <w:spacing w:after="0" w:line="240" w:lineRule="auto"/>
              <w:ind w:left="791" w:right="85" w:hanging="357"/>
              <w:contextualSpacing w:val="0"/>
              <w:jc w:val="both"/>
              <w:rPr>
                <w:rFonts w:ascii="Arial" w:hAnsi="Arial" w:cs="Arial"/>
                <w:bCs/>
                <w:sz w:val="20"/>
                <w:szCs w:val="20"/>
              </w:rPr>
            </w:pPr>
            <w:r w:rsidRPr="00536E5F">
              <w:rPr>
                <w:rFonts w:ascii="Arial" w:hAnsi="Arial" w:cs="Arial"/>
                <w:bCs/>
                <w:sz w:val="20"/>
                <w:szCs w:val="20"/>
              </w:rPr>
              <w:t xml:space="preserve">rovnosť mužov a žien a nediskriminácia (ďalej len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p>
          <w:p w14:paraId="3DC91636"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Horizontálne princípy sú definované v čl. 7 a 8 nariadenia 1303/2013.</w:t>
            </w:r>
          </w:p>
          <w:p w14:paraId="6665DF6B"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V súvislosti s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je potrebné upozorniť osobitne na to, aby:</w:t>
            </w:r>
          </w:p>
          <w:p w14:paraId="6D3908D9" w14:textId="4450A6EB"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výbere zamestnancov v rámci realizácie projektu bol dodržaný princíp rovnosti mužov a</w:t>
            </w:r>
            <w:r>
              <w:rPr>
                <w:rFonts w:ascii="Arial" w:hAnsi="Arial" w:cs="Arial"/>
                <w:bCs/>
                <w:sz w:val="20"/>
                <w:szCs w:val="20"/>
              </w:rPr>
              <w:t> </w:t>
            </w:r>
            <w:r w:rsidRPr="00536E5F">
              <w:rPr>
                <w:rFonts w:ascii="Arial" w:hAnsi="Arial" w:cs="Arial"/>
                <w:bCs/>
                <w:sz w:val="20"/>
                <w:szCs w:val="20"/>
              </w:rPr>
              <w:t>žien a</w:t>
            </w:r>
            <w:r w:rsidR="008E170C">
              <w:rPr>
                <w:rFonts w:ascii="Arial" w:hAnsi="Arial" w:cs="Arial"/>
                <w:bCs/>
                <w:sz w:val="20"/>
                <w:szCs w:val="20"/>
              </w:rPr>
              <w:t> </w:t>
            </w:r>
            <w:r w:rsidRPr="00536E5F">
              <w:rPr>
                <w:rFonts w:ascii="Arial" w:hAnsi="Arial" w:cs="Arial"/>
                <w:bCs/>
                <w:sz w:val="20"/>
                <w:szCs w:val="20"/>
              </w:rPr>
              <w:t>nediskriminácie a tieto princípy boli zohľadnené v podmienkach na výber zamestnancov.</w:t>
            </w:r>
          </w:p>
          <w:p w14:paraId="40156C23"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Pri zadávaní podmienok VO neboli podmienky definované tak, aby mohlo dôjsť k nerovným príležitostiam pri výbere dodávateľa (napr. horšie možnosti pre etnické menšiny, telesne a</w:t>
            </w:r>
            <w:r>
              <w:rPr>
                <w:rFonts w:ascii="Arial" w:hAnsi="Arial" w:cs="Arial"/>
                <w:bCs/>
                <w:sz w:val="20"/>
                <w:szCs w:val="20"/>
              </w:rPr>
              <w:t> </w:t>
            </w:r>
            <w:r w:rsidRPr="00536E5F">
              <w:rPr>
                <w:rFonts w:ascii="Arial" w:hAnsi="Arial" w:cs="Arial"/>
                <w:bCs/>
                <w:sz w:val="20"/>
                <w:szCs w:val="20"/>
              </w:rPr>
              <w:t>zdravotne postihnutých) a akejkoľvek forme diskriminácie (z dôvodu pohlavia, rasy a pod.) a</w:t>
            </w:r>
            <w:r>
              <w:rPr>
                <w:rFonts w:ascii="Arial" w:hAnsi="Arial" w:cs="Arial"/>
                <w:bCs/>
                <w:sz w:val="20"/>
                <w:szCs w:val="20"/>
              </w:rPr>
              <w:t> </w:t>
            </w:r>
            <w:r w:rsidRPr="00536E5F">
              <w:rPr>
                <w:rFonts w:ascii="Arial" w:hAnsi="Arial" w:cs="Arial"/>
                <w:bCs/>
                <w:sz w:val="20"/>
                <w:szCs w:val="20"/>
              </w:rPr>
              <w:t xml:space="preserve">aby nedochádzalo k nerovnakému zaobchádzaniu pri finančnom ohodnotení (napr. nižšie mzdy žien – rodový mzdový </w:t>
            </w:r>
            <w:r w:rsidRPr="00536E5F">
              <w:rPr>
                <w:rFonts w:ascii="Arial" w:hAnsi="Arial" w:cs="Arial"/>
                <w:bCs/>
                <w:sz w:val="20"/>
                <w:szCs w:val="20"/>
              </w:rPr>
              <w:lastRenderedPageBreak/>
              <w:t>rozdiel).</w:t>
            </w:r>
          </w:p>
          <w:p w14:paraId="10E24592"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 xml:space="preserve">Nedochádzalo k podporeniu, resp. </w:t>
            </w:r>
            <w:proofErr w:type="spellStart"/>
            <w:r w:rsidRPr="00536E5F">
              <w:rPr>
                <w:rFonts w:ascii="Arial" w:hAnsi="Arial" w:cs="Arial"/>
                <w:bCs/>
                <w:sz w:val="20"/>
                <w:szCs w:val="20"/>
              </w:rPr>
              <w:t>ignorácii</w:t>
            </w:r>
            <w:proofErr w:type="spellEnd"/>
            <w:r w:rsidRPr="00536E5F">
              <w:rPr>
                <w:rFonts w:ascii="Arial" w:hAnsi="Arial" w:cs="Arial"/>
                <w:bCs/>
                <w:sz w:val="20"/>
                <w:szCs w:val="20"/>
              </w:rPr>
              <w:t xml:space="preserve"> horizontálnej alebo vertikálnej rodovej segregácie pri výbere zhotoviteľov alebo u samotného prijímateľa.</w:t>
            </w:r>
          </w:p>
          <w:p w14:paraId="5393B71F" w14:textId="77777777" w:rsidR="00997F82" w:rsidRPr="00536E5F" w:rsidRDefault="00997F82" w:rsidP="00687273">
            <w:pPr>
              <w:pStyle w:val="Odsekzoznamu"/>
              <w:widowControl w:val="0"/>
              <w:numPr>
                <w:ilvl w:val="2"/>
                <w:numId w:val="19"/>
              </w:numPr>
              <w:spacing w:before="60" w:after="60" w:line="240" w:lineRule="auto"/>
              <w:ind w:left="649" w:right="85" w:hanging="424"/>
              <w:contextualSpacing w:val="0"/>
              <w:jc w:val="both"/>
              <w:rPr>
                <w:rFonts w:ascii="Arial" w:hAnsi="Arial" w:cs="Arial"/>
                <w:bCs/>
                <w:sz w:val="20"/>
                <w:szCs w:val="20"/>
              </w:rPr>
            </w:pPr>
            <w:r w:rsidRPr="00536E5F">
              <w:rPr>
                <w:rFonts w:ascii="Arial" w:hAnsi="Arial" w:cs="Arial"/>
                <w:bCs/>
                <w:sz w:val="20"/>
                <w:szCs w:val="20"/>
              </w:rPr>
              <w:t>Bol zabezpečený prostredníctvom opatrení, služieb, technológií, zariadení prístup k</w:t>
            </w:r>
            <w:r>
              <w:rPr>
                <w:rFonts w:ascii="Arial" w:hAnsi="Arial" w:cs="Arial"/>
                <w:bCs/>
                <w:sz w:val="20"/>
                <w:szCs w:val="20"/>
              </w:rPr>
              <w:t> </w:t>
            </w:r>
            <w:r w:rsidRPr="00536E5F">
              <w:rPr>
                <w:rFonts w:ascii="Arial" w:hAnsi="Arial" w:cs="Arial"/>
                <w:bCs/>
                <w:sz w:val="20"/>
                <w:szCs w:val="20"/>
              </w:rPr>
              <w:t>výsledkom projektu pre ľudí s telesným, zmyslovým, mentálnym a intelektuálnym postihnutím.</w:t>
            </w:r>
          </w:p>
          <w:p w14:paraId="64E50C3B" w14:textId="142FC94B" w:rsidR="00997F82" w:rsidRPr="001F15D0"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536E5F">
              <w:rPr>
                <w:rFonts w:ascii="Arial" w:hAnsi="Arial" w:cs="Arial"/>
                <w:bCs/>
                <w:sz w:val="20"/>
                <w:szCs w:val="20"/>
              </w:rPr>
              <w:t xml:space="preserve">Žiadateľ deklaruje súlad projektu s cieľmi HP UR a HP </w:t>
            </w:r>
            <w:proofErr w:type="spellStart"/>
            <w:r w:rsidRPr="00536E5F">
              <w:rPr>
                <w:rFonts w:ascii="Arial" w:hAnsi="Arial" w:cs="Arial"/>
                <w:bCs/>
                <w:sz w:val="20"/>
                <w:szCs w:val="20"/>
              </w:rPr>
              <w:t>RMŽaND</w:t>
            </w:r>
            <w:proofErr w:type="spellEnd"/>
            <w:r w:rsidRPr="00536E5F">
              <w:rPr>
                <w:rFonts w:ascii="Arial" w:hAnsi="Arial" w:cs="Arial"/>
                <w:bCs/>
                <w:sz w:val="20"/>
                <w:szCs w:val="20"/>
              </w:rPr>
              <w:t xml:space="preserve"> </w:t>
            </w:r>
            <w:r w:rsidRPr="00AC73D7">
              <w:rPr>
                <w:rFonts w:ascii="Arial" w:hAnsi="Arial" w:cs="Arial"/>
                <w:bCs/>
                <w:sz w:val="20"/>
                <w:szCs w:val="20"/>
              </w:rPr>
              <w:t xml:space="preserve">definovaním plánovaných hodnôt relevantných merateľných ukazovateľov. </w:t>
            </w:r>
            <w:bookmarkStart w:id="12" w:name="_Hlk500342161"/>
            <w:r w:rsidRPr="00AC73D7">
              <w:rPr>
                <w:rFonts w:ascii="Arial" w:hAnsi="Arial" w:cs="Arial"/>
                <w:bCs/>
                <w:sz w:val="20"/>
                <w:szCs w:val="20"/>
              </w:rPr>
              <w:t>Zároveň žiadateľ</w:t>
            </w:r>
            <w:r w:rsidRPr="00536E5F">
              <w:rPr>
                <w:rFonts w:ascii="Arial" w:hAnsi="Arial" w:cs="Arial"/>
                <w:bCs/>
                <w:sz w:val="20"/>
                <w:szCs w:val="20"/>
              </w:rPr>
              <w:t xml:space="preserve"> v </w:t>
            </w:r>
            <w:r w:rsidRPr="001F15D0">
              <w:rPr>
                <w:rFonts w:ascii="Arial" w:hAnsi="Arial" w:cs="Arial"/>
                <w:bCs/>
                <w:sz w:val="20"/>
                <w:szCs w:val="20"/>
              </w:rPr>
              <w:t xml:space="preserve">rámci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uvedie, že prispieva k</w:t>
            </w:r>
            <w:r w:rsidR="008E170C">
              <w:rPr>
                <w:rFonts w:ascii="Arial" w:hAnsi="Arial" w:cs="Arial"/>
                <w:bCs/>
                <w:sz w:val="20"/>
                <w:szCs w:val="20"/>
              </w:rPr>
              <w:t> </w:t>
            </w:r>
            <w:r w:rsidRPr="001F15D0">
              <w:rPr>
                <w:rFonts w:ascii="Arial" w:hAnsi="Arial" w:cs="Arial"/>
                <w:bCs/>
                <w:sz w:val="20"/>
                <w:szCs w:val="20"/>
              </w:rPr>
              <w:t xml:space="preserve">cieľom horizontálnych princípov na to určeným miestom.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poskytne k tejto podmienke čestné vyhlásenie.</w:t>
            </w:r>
            <w:bookmarkEnd w:id="12"/>
          </w:p>
          <w:p w14:paraId="421329D2" w14:textId="77777777" w:rsidR="00997F82" w:rsidRPr="009771B1"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9771B1">
              <w:rPr>
                <w:rFonts w:ascii="Arial" w:hAnsi="Arial" w:cs="Arial"/>
                <w:b/>
                <w:bCs/>
                <w:sz w:val="20"/>
                <w:szCs w:val="20"/>
              </w:rPr>
              <w:t>Forma preukázania:</w:t>
            </w:r>
          </w:p>
          <w:p w14:paraId="743836D3"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rPr>
            </w:pPr>
            <w:r w:rsidRPr="009771B1">
              <w:rPr>
                <w:rFonts w:ascii="Arial" w:hAnsi="Arial" w:cs="Arial"/>
                <w:bCs/>
                <w:sz w:val="20"/>
                <w:szCs w:val="20"/>
              </w:rPr>
              <w:t xml:space="preserve">Informácie uvedené v žiadosti o príspevok. Žiadateľ v časti </w:t>
            </w:r>
            <w:r w:rsidRPr="00D01EF0">
              <w:rPr>
                <w:rFonts w:ascii="Arial" w:hAnsi="Arial" w:cs="Arial"/>
                <w:bCs/>
                <w:sz w:val="20"/>
                <w:szCs w:val="20"/>
              </w:rPr>
              <w:t>10</w:t>
            </w:r>
            <w:r w:rsidRPr="001F15D0">
              <w:rPr>
                <w:rFonts w:ascii="Arial" w:hAnsi="Arial" w:cs="Arial"/>
                <w:bCs/>
                <w:sz w:val="20"/>
                <w:szCs w:val="20"/>
              </w:rPr>
              <w:t xml:space="preserve"> Formulára </w:t>
            </w:r>
            <w:proofErr w:type="spellStart"/>
            <w:r w:rsidRPr="001F15D0">
              <w:rPr>
                <w:rFonts w:ascii="Arial" w:hAnsi="Arial" w:cs="Arial"/>
                <w:bCs/>
                <w:sz w:val="20"/>
                <w:szCs w:val="20"/>
              </w:rPr>
              <w:t>ŽoPr</w:t>
            </w:r>
            <w:proofErr w:type="spellEnd"/>
            <w:r w:rsidRPr="001F15D0">
              <w:rPr>
                <w:rFonts w:ascii="Arial" w:hAnsi="Arial" w:cs="Arial"/>
                <w:bCs/>
                <w:sz w:val="20"/>
                <w:szCs w:val="20"/>
              </w:rPr>
              <w:t xml:space="preserve"> čestne vyhlási, že je projekt je v súlade s cieľmi HP UR a HP </w:t>
            </w:r>
            <w:proofErr w:type="spellStart"/>
            <w:r w:rsidRPr="001F15D0">
              <w:rPr>
                <w:rFonts w:ascii="Arial" w:hAnsi="Arial" w:cs="Arial"/>
                <w:bCs/>
                <w:sz w:val="20"/>
                <w:szCs w:val="20"/>
              </w:rPr>
              <w:t>RMŽaND</w:t>
            </w:r>
            <w:proofErr w:type="spellEnd"/>
            <w:r w:rsidRPr="001F15D0">
              <w:rPr>
                <w:rFonts w:ascii="Arial" w:hAnsi="Arial" w:cs="Arial"/>
                <w:bCs/>
                <w:sz w:val="20"/>
                <w:szCs w:val="20"/>
              </w:rPr>
              <w:t>.</w:t>
            </w:r>
          </w:p>
          <w:p w14:paraId="2B9C3F2E" w14:textId="77777777" w:rsidR="00997F82" w:rsidRPr="00536E5F" w:rsidRDefault="00997F82" w:rsidP="00687273">
            <w:pPr>
              <w:pStyle w:val="Odsekzoznamu"/>
              <w:widowControl w:val="0"/>
              <w:spacing w:before="240" w:after="120" w:line="240" w:lineRule="auto"/>
              <w:ind w:left="85" w:right="85"/>
              <w:contextualSpacing w:val="0"/>
              <w:jc w:val="both"/>
              <w:rPr>
                <w:rFonts w:ascii="Arial" w:hAnsi="Arial" w:cs="Arial"/>
                <w:b/>
                <w:bCs/>
                <w:sz w:val="20"/>
                <w:szCs w:val="20"/>
              </w:rPr>
            </w:pPr>
            <w:r w:rsidRPr="00536E5F">
              <w:rPr>
                <w:rFonts w:ascii="Arial" w:hAnsi="Arial" w:cs="Arial"/>
                <w:b/>
                <w:bCs/>
                <w:sz w:val="20"/>
                <w:szCs w:val="20"/>
              </w:rPr>
              <w:t>Spôsob overenia:</w:t>
            </w:r>
          </w:p>
          <w:p w14:paraId="24308B60" w14:textId="77777777" w:rsidR="00997F82" w:rsidRPr="00536E5F" w:rsidRDefault="00997F82" w:rsidP="00687273">
            <w:pPr>
              <w:pStyle w:val="Odsekzoznamu"/>
              <w:widowControl w:val="0"/>
              <w:spacing w:before="120" w:after="120" w:line="240" w:lineRule="auto"/>
              <w:ind w:left="85" w:right="85"/>
              <w:contextualSpacing w:val="0"/>
              <w:jc w:val="both"/>
              <w:rPr>
                <w:rFonts w:ascii="Arial" w:hAnsi="Arial" w:cs="Arial"/>
                <w:bCs/>
                <w:sz w:val="20"/>
                <w:szCs w:val="20"/>
                <w:highlight w:val="yellow"/>
              </w:rPr>
            </w:pPr>
            <w:r w:rsidRPr="00536E5F">
              <w:rPr>
                <w:rFonts w:ascii="Arial" w:hAnsi="Arial" w:cs="Arial"/>
                <w:bCs/>
                <w:sz w:val="20"/>
                <w:szCs w:val="20"/>
              </w:rPr>
              <w:t xml:space="preserve">MAS overí podmienku prostredníctvom informácií uvedených v žiadosti o príspevok a znenia čestného vyhlásenia, ktoré tvorí súčasť formulára </w:t>
            </w:r>
            <w:proofErr w:type="spellStart"/>
            <w:r w:rsidRPr="00536E5F">
              <w:rPr>
                <w:rFonts w:ascii="Arial" w:hAnsi="Arial" w:cs="Arial"/>
                <w:bCs/>
                <w:sz w:val="20"/>
                <w:szCs w:val="20"/>
              </w:rPr>
              <w:t>ŽoPr</w:t>
            </w:r>
            <w:proofErr w:type="spellEnd"/>
            <w:r w:rsidRPr="00536E5F">
              <w:rPr>
                <w:rFonts w:ascii="Arial" w:hAnsi="Arial" w:cs="Arial"/>
                <w:bCs/>
                <w:sz w:val="20"/>
                <w:szCs w:val="20"/>
              </w:rPr>
              <w:t>.</w:t>
            </w:r>
          </w:p>
        </w:tc>
      </w:tr>
    </w:tbl>
    <w:p w14:paraId="6F110DF1" w14:textId="77777777" w:rsidR="00997F82" w:rsidRPr="00771033"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lastRenderedPageBreak/>
        <w:t>Oprávnenosť výdavkov projektu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4331C889" w14:textId="77777777" w:rsidTr="00687273">
        <w:trPr>
          <w:trHeight w:val="287"/>
        </w:trPr>
        <w:tc>
          <w:tcPr>
            <w:tcW w:w="9776" w:type="dxa"/>
            <w:shd w:val="clear" w:color="auto" w:fill="F2F2F2" w:themeFill="background1" w:themeFillShade="F2"/>
            <w:vAlign w:val="center"/>
          </w:tcPr>
          <w:p w14:paraId="7C50CF68"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Oprávnenosť výdavkov projektu</w:t>
            </w:r>
          </w:p>
        </w:tc>
      </w:tr>
      <w:tr w:rsidR="00997F82" w:rsidRPr="006A79F0" w14:paraId="49CD32AB" w14:textId="77777777" w:rsidTr="00687273">
        <w:tc>
          <w:tcPr>
            <w:tcW w:w="9776" w:type="dxa"/>
            <w:shd w:val="clear" w:color="auto" w:fill="auto"/>
          </w:tcPr>
          <w:p w14:paraId="67E6FE11" w14:textId="77777777" w:rsidR="00997F82" w:rsidRDefault="00997F82" w:rsidP="00687273">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1F988733" w14:textId="50077004" w:rsidR="00263E87"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Žiadateľ je povinný preukázať, že výdavky projektu sú oprávnené na financovanie, a teda sú v súlade s</w:t>
            </w:r>
            <w:r>
              <w:rPr>
                <w:rFonts w:ascii="Arial" w:hAnsi="Arial" w:cs="Arial"/>
                <w:bCs/>
                <w:sz w:val="20"/>
                <w:szCs w:val="20"/>
              </w:rPr>
              <w:t> </w:t>
            </w:r>
            <w:r w:rsidRPr="00771033">
              <w:rPr>
                <w:rFonts w:ascii="Arial" w:hAnsi="Arial" w:cs="Arial"/>
                <w:bCs/>
                <w:sz w:val="20"/>
                <w:szCs w:val="20"/>
              </w:rPr>
              <w:t xml:space="preserve">podmienkami oprávnenosti výdavkov uvedenými v prílohe č. </w:t>
            </w:r>
            <w:r>
              <w:rPr>
                <w:rFonts w:ascii="Arial" w:hAnsi="Arial" w:cs="Arial"/>
                <w:bCs/>
                <w:sz w:val="20"/>
                <w:szCs w:val="20"/>
              </w:rPr>
              <w:t>2</w:t>
            </w:r>
            <w:r w:rsidRPr="00771033">
              <w:rPr>
                <w:rFonts w:ascii="Arial" w:hAnsi="Arial" w:cs="Arial"/>
                <w:bCs/>
                <w:sz w:val="20"/>
                <w:szCs w:val="20"/>
              </w:rPr>
              <w:t xml:space="preserve"> výzvy</w:t>
            </w:r>
            <w:r>
              <w:rPr>
                <w:rFonts w:ascii="Arial" w:hAnsi="Arial" w:cs="Arial"/>
                <w:bCs/>
                <w:sz w:val="20"/>
                <w:szCs w:val="20"/>
              </w:rPr>
              <w:t xml:space="preserve"> </w:t>
            </w:r>
            <w:r w:rsidRPr="00AA50FD">
              <w:rPr>
                <w:rFonts w:ascii="Arial" w:hAnsi="Arial" w:cs="Arial"/>
                <w:bCs/>
                <w:sz w:val="20"/>
                <w:szCs w:val="20"/>
              </w:rPr>
              <w:t>Špecifikácia rozsahu oprávnen</w:t>
            </w:r>
            <w:r w:rsidR="008E170C">
              <w:rPr>
                <w:rFonts w:ascii="Arial" w:hAnsi="Arial" w:cs="Arial"/>
                <w:bCs/>
                <w:sz w:val="20"/>
                <w:szCs w:val="20"/>
              </w:rPr>
              <w:t>ej</w:t>
            </w:r>
            <w:r w:rsidRPr="00AA50FD">
              <w:rPr>
                <w:rFonts w:ascii="Arial" w:hAnsi="Arial" w:cs="Arial"/>
                <w:bCs/>
                <w:sz w:val="20"/>
                <w:szCs w:val="20"/>
              </w:rPr>
              <w:t xml:space="preserve"> aktiv</w:t>
            </w:r>
            <w:r w:rsidR="008E170C">
              <w:rPr>
                <w:rFonts w:ascii="Arial" w:hAnsi="Arial" w:cs="Arial"/>
                <w:bCs/>
                <w:sz w:val="20"/>
                <w:szCs w:val="20"/>
              </w:rPr>
              <w:t>i</w:t>
            </w:r>
            <w:r w:rsidRPr="00AA50FD">
              <w:rPr>
                <w:rFonts w:ascii="Arial" w:hAnsi="Arial" w:cs="Arial"/>
                <w:bCs/>
                <w:sz w:val="20"/>
                <w:szCs w:val="20"/>
              </w:rPr>
              <w:t>t</w:t>
            </w:r>
            <w:r w:rsidR="008E170C">
              <w:rPr>
                <w:rFonts w:ascii="Arial" w:hAnsi="Arial" w:cs="Arial"/>
                <w:bCs/>
                <w:sz w:val="20"/>
                <w:szCs w:val="20"/>
              </w:rPr>
              <w:t>y</w:t>
            </w:r>
            <w:r w:rsidRPr="00AA50FD">
              <w:rPr>
                <w:rFonts w:ascii="Arial" w:hAnsi="Arial" w:cs="Arial"/>
                <w:bCs/>
                <w:sz w:val="20"/>
                <w:szCs w:val="20"/>
              </w:rPr>
              <w:t xml:space="preserve"> a oprávnených výdavkov</w:t>
            </w:r>
            <w:r w:rsidRPr="00771033">
              <w:rPr>
                <w:rFonts w:ascii="Arial" w:hAnsi="Arial" w:cs="Arial"/>
                <w:bCs/>
                <w:sz w:val="20"/>
                <w:szCs w:val="20"/>
              </w:rPr>
              <w:t>.</w:t>
            </w:r>
            <w:r w:rsidR="007D1F0F">
              <w:rPr>
                <w:rFonts w:ascii="Arial" w:hAnsi="Arial" w:cs="Arial"/>
                <w:bCs/>
                <w:sz w:val="20"/>
                <w:szCs w:val="20"/>
              </w:rPr>
              <w:t xml:space="preserve"> </w:t>
            </w:r>
          </w:p>
          <w:p w14:paraId="23ADCB43" w14:textId="147C63CE" w:rsidR="00997F82" w:rsidRDefault="00263E87" w:rsidP="0068727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Za oprávnené sú považované výlučne výdavky, ktoré vznikli (stavebné práce, tovary a/alebo služby, tvoriace predmet projektu uhradené dodávateľom) do 31. decembra 2023.</w:t>
            </w:r>
          </w:p>
          <w:p w14:paraId="1CDE0C6C" w14:textId="682860CC" w:rsidR="00997F82" w:rsidRDefault="00997F82" w:rsidP="00FC1DEF">
            <w:pPr>
              <w:pStyle w:val="Odsekzoznamu"/>
              <w:spacing w:before="120" w:after="120" w:line="240" w:lineRule="auto"/>
              <w:ind w:left="85" w:right="85"/>
              <w:contextualSpacing w:val="0"/>
              <w:jc w:val="both"/>
              <w:rPr>
                <w:rStyle w:val="Hypertextovprepojenie"/>
                <w:rFonts w:cs="Arial"/>
                <w:bCs/>
                <w:sz w:val="20"/>
                <w:szCs w:val="20"/>
              </w:rPr>
            </w:pPr>
            <w:r>
              <w:rPr>
                <w:rFonts w:ascii="Arial" w:hAnsi="Arial" w:cs="Arial"/>
                <w:bCs/>
                <w:sz w:val="20"/>
                <w:szCs w:val="20"/>
              </w:rPr>
              <w:t>Stavebné práce, tovary a služby</w:t>
            </w:r>
            <w:r w:rsidRPr="00771033">
              <w:rPr>
                <w:rFonts w:ascii="Arial" w:hAnsi="Arial" w:cs="Arial"/>
                <w:bCs/>
                <w:sz w:val="20"/>
                <w:szCs w:val="20"/>
              </w:rPr>
              <w:t xml:space="preserve"> musia byť obstarané v súlade so zákonom </w:t>
            </w:r>
            <w:r w:rsidR="00FC1DEF">
              <w:rPr>
                <w:rFonts w:ascii="Arial" w:hAnsi="Arial" w:cs="Arial"/>
                <w:bCs/>
                <w:sz w:val="20"/>
                <w:szCs w:val="20"/>
              </w:rPr>
              <w:t xml:space="preserve">č. 343/2015 Z. z. </w:t>
            </w:r>
            <w:r w:rsidRPr="00771033">
              <w:rPr>
                <w:rFonts w:ascii="Arial" w:hAnsi="Arial" w:cs="Arial"/>
                <w:bCs/>
                <w:sz w:val="20"/>
                <w:szCs w:val="20"/>
              </w:rPr>
              <w:t xml:space="preserve">o verejnom obstarávaní </w:t>
            </w:r>
            <w:r w:rsidR="00FC1DEF">
              <w:rPr>
                <w:rFonts w:ascii="Arial" w:hAnsi="Arial" w:cs="Arial"/>
                <w:bCs/>
                <w:sz w:val="20"/>
                <w:szCs w:val="20"/>
              </w:rPr>
              <w:t xml:space="preserve">a o zmene a doplnení niektorých zákonov v znení neskorších predpisov (ďalej len „zákon o verejnom obstarávaní“) </w:t>
            </w:r>
            <w:r w:rsidRPr="00771033">
              <w:rPr>
                <w:rFonts w:ascii="Arial" w:hAnsi="Arial" w:cs="Arial"/>
                <w:bCs/>
                <w:sz w:val="20"/>
                <w:szCs w:val="20"/>
              </w:rPr>
              <w:t>a</w:t>
            </w:r>
            <w:r>
              <w:rPr>
                <w:rFonts w:ascii="Arial" w:hAnsi="Arial" w:cs="Arial"/>
                <w:bCs/>
                <w:sz w:val="20"/>
                <w:szCs w:val="20"/>
              </w:rPr>
              <w:t> </w:t>
            </w:r>
            <w:r w:rsidRPr="00771033">
              <w:rPr>
                <w:rFonts w:ascii="Arial" w:hAnsi="Arial" w:cs="Arial"/>
                <w:bCs/>
                <w:sz w:val="20"/>
                <w:szCs w:val="20"/>
              </w:rPr>
              <w:t>usmerneniami RO k</w:t>
            </w:r>
            <w:r>
              <w:rPr>
                <w:rFonts w:ascii="Arial" w:hAnsi="Arial" w:cs="Arial"/>
                <w:bCs/>
                <w:sz w:val="20"/>
                <w:szCs w:val="20"/>
              </w:rPr>
              <w:t> </w:t>
            </w:r>
            <w:r w:rsidRPr="00771033">
              <w:rPr>
                <w:rFonts w:ascii="Arial" w:hAnsi="Arial" w:cs="Arial"/>
                <w:bCs/>
                <w:sz w:val="20"/>
                <w:szCs w:val="20"/>
              </w:rPr>
              <w:t>procesom verejného obstarávania</w:t>
            </w:r>
            <w:r>
              <w:rPr>
                <w:rFonts w:ascii="Arial" w:hAnsi="Arial" w:cs="Arial"/>
                <w:bCs/>
                <w:sz w:val="20"/>
                <w:szCs w:val="20"/>
              </w:rPr>
              <w:t>:</w:t>
            </w:r>
            <w:r w:rsidRPr="00771033">
              <w:rPr>
                <w:rFonts w:ascii="Arial" w:hAnsi="Arial" w:cs="Arial"/>
                <w:bCs/>
                <w:sz w:val="20"/>
                <w:szCs w:val="20"/>
              </w:rPr>
              <w:t xml:space="preserve"> </w:t>
            </w:r>
          </w:p>
          <w:p w14:paraId="4DE1942E" w14:textId="65787722" w:rsidR="00E94ED7" w:rsidRDefault="00000000" w:rsidP="00687273">
            <w:pPr>
              <w:pStyle w:val="Odsekzoznamu"/>
              <w:spacing w:before="120" w:after="120" w:line="240" w:lineRule="auto"/>
              <w:ind w:left="85" w:right="85"/>
              <w:contextualSpacing w:val="0"/>
              <w:jc w:val="both"/>
              <w:rPr>
                <w:rFonts w:ascii="Arial" w:hAnsi="Arial" w:cs="Arial"/>
                <w:bCs/>
                <w:sz w:val="20"/>
                <w:szCs w:val="20"/>
              </w:rPr>
            </w:pPr>
            <w:hyperlink r:id="rId12" w:history="1">
              <w:r w:rsidR="00FD44C8" w:rsidRPr="00FD44C8">
                <w:rPr>
                  <w:rStyle w:val="Hypertextovprepojenie"/>
                  <w:rFonts w:cs="Arial"/>
                  <w:bCs/>
                  <w:sz w:val="20"/>
                  <w:szCs w:val="20"/>
                </w:rPr>
                <w:t>https://www.mirri.gov.sk/mpsr/irop-programove-obdobie-2014-2020/clld/programove-dokumenty/prirucka-k-procesu-verejneho-obstaravania/index.html</w:t>
              </w:r>
            </w:hyperlink>
          </w:p>
          <w:p w14:paraId="0D8F5C3C" w14:textId="77777777" w:rsidR="00997F82" w:rsidRDefault="00997F82" w:rsidP="00687273">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 xml:space="preserve">Forma preukázania: </w:t>
            </w:r>
          </w:p>
          <w:p w14:paraId="4FD22AD6" w14:textId="77777777" w:rsidR="00997F82" w:rsidRDefault="00997F82" w:rsidP="00687273">
            <w:pPr>
              <w:pStyle w:val="Odsekzoznamu"/>
              <w:spacing w:before="120" w:after="120" w:line="240" w:lineRule="auto"/>
              <w:ind w:left="85" w:righ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 xml:space="preserve"> – Rozpočet projektu</w:t>
            </w:r>
          </w:p>
          <w:p w14:paraId="4CC220B1" w14:textId="77777777" w:rsidR="00997F82" w:rsidRDefault="00997F82" w:rsidP="00FA7A1A">
            <w:pPr>
              <w:pStyle w:val="Odsekzoznamu"/>
              <w:keepNext/>
              <w:spacing w:before="240" w:after="120" w:line="240" w:lineRule="auto"/>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E6D150B" w14:textId="77777777" w:rsidR="00997F82" w:rsidRPr="007D5E11" w:rsidRDefault="00997F82" w:rsidP="00687273">
            <w:pPr>
              <w:pStyle w:val="Odsekzoznamu"/>
              <w:spacing w:before="120" w:after="120" w:line="240" w:lineRule="auto"/>
              <w:ind w:left="85" w:right="85"/>
              <w:contextualSpacing w:val="0"/>
              <w:jc w:val="both"/>
              <w:rPr>
                <w:rFonts w:ascii="Arial" w:hAnsi="Arial" w:cs="Arial"/>
                <w:bCs/>
                <w:sz w:val="20"/>
                <w:szCs w:val="20"/>
              </w:rPr>
            </w:pPr>
            <w:r w:rsidRPr="007D5E11">
              <w:rPr>
                <w:rFonts w:ascii="Arial" w:hAnsi="Arial" w:cs="Arial"/>
                <w:bCs/>
                <w:sz w:val="20"/>
                <w:szCs w:val="20"/>
              </w:rPr>
              <w:t>MAS v rámci odborného hodnotenia projektu posúdi, či výdavky projektu možno považovať za oprávnené.</w:t>
            </w:r>
          </w:p>
        </w:tc>
      </w:tr>
    </w:tbl>
    <w:p w14:paraId="601DA4A2" w14:textId="77777777" w:rsidR="00997F82" w:rsidRPr="00771033" w:rsidRDefault="00997F82" w:rsidP="00914EEE">
      <w:pPr>
        <w:pStyle w:val="Nadpis3"/>
        <w:keepNext w:val="0"/>
        <w:keepLines w:val="0"/>
        <w:widowControl w:val="0"/>
        <w:numPr>
          <w:ilvl w:val="1"/>
          <w:numId w:val="4"/>
        </w:numPr>
        <w:spacing w:before="480" w:after="240" w:line="240" w:lineRule="auto"/>
        <w:ind w:left="709" w:hanging="573"/>
        <w:rPr>
          <w:rFonts w:ascii="Arial" w:hAnsi="Arial" w:cs="Arial"/>
          <w:color w:val="44546A" w:themeColor="text2"/>
          <w:spacing w:val="-2"/>
          <w:szCs w:val="24"/>
          <w:u w:val="single"/>
        </w:rPr>
      </w:pPr>
      <w:r w:rsidRPr="00771033">
        <w:rPr>
          <w:rFonts w:ascii="Arial" w:hAnsi="Arial" w:cs="Arial"/>
          <w:color w:val="44546A" w:themeColor="text2"/>
          <w:spacing w:val="-2"/>
          <w:szCs w:val="24"/>
          <w:u w:val="single"/>
        </w:rPr>
        <w:t>Kritériá pre výber projektov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291D70" w14:paraId="322AA00A" w14:textId="77777777" w:rsidTr="00687273">
        <w:trPr>
          <w:trHeight w:val="287"/>
        </w:trPr>
        <w:tc>
          <w:tcPr>
            <w:tcW w:w="9776" w:type="dxa"/>
            <w:shd w:val="clear" w:color="auto" w:fill="F2F2F2" w:themeFill="background1" w:themeFillShade="F2"/>
            <w:vAlign w:val="center"/>
          </w:tcPr>
          <w:p w14:paraId="6C41C4DF" w14:textId="77777777" w:rsidR="00997F82" w:rsidRPr="006D71F3" w:rsidRDefault="00997F82" w:rsidP="00914EEE">
            <w:pPr>
              <w:pStyle w:val="Odsekzoznamu"/>
              <w:widowControl w:val="0"/>
              <w:numPr>
                <w:ilvl w:val="0"/>
                <w:numId w:val="6"/>
              </w:numPr>
              <w:spacing w:before="120" w:after="120" w:line="240" w:lineRule="auto"/>
              <w:ind w:left="504" w:right="85" w:hanging="357"/>
              <w:contextualSpacing w:val="0"/>
              <w:rPr>
                <w:rFonts w:ascii="Arial" w:hAnsi="Arial" w:cs="Arial"/>
                <w:b/>
                <w:sz w:val="20"/>
                <w:szCs w:val="20"/>
              </w:rPr>
            </w:pPr>
            <w:r>
              <w:rPr>
                <w:rFonts w:ascii="Arial" w:hAnsi="Arial" w:cs="Arial"/>
                <w:b/>
                <w:sz w:val="20"/>
                <w:szCs w:val="20"/>
              </w:rPr>
              <w:t>Kritériá pre výber projektov</w:t>
            </w:r>
          </w:p>
        </w:tc>
      </w:tr>
      <w:tr w:rsidR="00997F82" w:rsidRPr="006A79F0" w14:paraId="517F252E" w14:textId="77777777" w:rsidTr="00687273">
        <w:tc>
          <w:tcPr>
            <w:tcW w:w="9776" w:type="dxa"/>
            <w:shd w:val="clear" w:color="auto" w:fill="auto"/>
          </w:tcPr>
          <w:p w14:paraId="284A7162" w14:textId="77777777" w:rsidR="00997F82" w:rsidRDefault="00997F82" w:rsidP="00AC7E7E">
            <w:pPr>
              <w:pStyle w:val="Odsekzoznamu"/>
              <w:widowControl w:val="0"/>
              <w:spacing w:before="120" w:after="120"/>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4AEC7699"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Kritériá pre výber projektov vrátane spôsobu </w:t>
            </w:r>
            <w:r w:rsidRPr="001F15D0">
              <w:rPr>
                <w:rFonts w:ascii="Arial" w:hAnsi="Arial" w:cs="Arial"/>
                <w:bCs/>
                <w:sz w:val="20"/>
                <w:szCs w:val="20"/>
              </w:rPr>
              <w:t>ich aplikácie sú uvedené v prílohe č</w:t>
            </w:r>
            <w:r w:rsidRPr="00B33449">
              <w:rPr>
                <w:rFonts w:ascii="Arial" w:hAnsi="Arial" w:cs="Arial"/>
                <w:bCs/>
                <w:sz w:val="20"/>
                <w:szCs w:val="20"/>
              </w:rPr>
              <w:t>. 4</w:t>
            </w:r>
            <w:r w:rsidRPr="001F15D0">
              <w:rPr>
                <w:rFonts w:ascii="Arial" w:hAnsi="Arial" w:cs="Arial"/>
                <w:bCs/>
                <w:sz w:val="20"/>
                <w:szCs w:val="20"/>
              </w:rPr>
              <w:t xml:space="preserve"> výzvy. Kritériá pre výber projektov pozostávajú z hodnotiacich kritérií, ktorých súčasťou sú aj tzv. rozlišovacie kritériá</w:t>
            </w:r>
            <w:r>
              <w:rPr>
                <w:rFonts w:ascii="Arial" w:hAnsi="Arial" w:cs="Arial"/>
                <w:bCs/>
                <w:sz w:val="20"/>
                <w:szCs w:val="20"/>
              </w:rPr>
              <w:t xml:space="preserve">. </w:t>
            </w:r>
            <w:r w:rsidRPr="00E532A5">
              <w:rPr>
                <w:rFonts w:ascii="Arial" w:hAnsi="Arial" w:cs="Arial"/>
                <w:bCs/>
                <w:sz w:val="20"/>
                <w:szCs w:val="20"/>
              </w:rPr>
              <w:t>Kritériá, ktoré MAS aplikuje na predmetnú výzvu sú výlučne tie kritériá, ktoré boli schválené v rámci Konceptu implementácie stratégie CLLD.</w:t>
            </w:r>
          </w:p>
          <w:p w14:paraId="6C8E95AF" w14:textId="77777777" w:rsidR="00997F82" w:rsidRDefault="00997F82" w:rsidP="00182D10">
            <w:pPr>
              <w:pStyle w:val="Odsekzoznamu"/>
              <w:widowControl w:val="0"/>
              <w:spacing w:before="60" w:after="60" w:line="240" w:lineRule="auto"/>
              <w:ind w:left="85" w:right="85"/>
              <w:contextualSpacing w:val="0"/>
              <w:jc w:val="both"/>
              <w:rPr>
                <w:rFonts w:ascii="Arial" w:hAnsi="Arial" w:cs="Arial"/>
                <w:bCs/>
                <w:sz w:val="20"/>
                <w:szCs w:val="20"/>
              </w:rPr>
            </w:pPr>
            <w:r w:rsidRPr="00771033">
              <w:rPr>
                <w:rFonts w:ascii="Arial" w:hAnsi="Arial" w:cs="Arial"/>
                <w:bCs/>
                <w:sz w:val="20"/>
                <w:szCs w:val="20"/>
              </w:rPr>
              <w:t xml:space="preserve">Prostredníctvom hodnotiacich kritérií posudzuje MAS kvalitatívnu úroveň projektu predloženého v rámci </w:t>
            </w:r>
            <w:proofErr w:type="spellStart"/>
            <w:r w:rsidRPr="00771033">
              <w:rPr>
                <w:rFonts w:ascii="Arial" w:hAnsi="Arial" w:cs="Arial"/>
                <w:bCs/>
                <w:sz w:val="20"/>
                <w:szCs w:val="20"/>
              </w:rPr>
              <w:t>ŽoPr</w:t>
            </w:r>
            <w:proofErr w:type="spellEnd"/>
            <w:r w:rsidRPr="00771033">
              <w:rPr>
                <w:rFonts w:ascii="Arial" w:hAnsi="Arial" w:cs="Arial"/>
                <w:bCs/>
                <w:sz w:val="20"/>
                <w:szCs w:val="20"/>
              </w:rPr>
              <w:t>.</w:t>
            </w:r>
            <w:r>
              <w:rPr>
                <w:rFonts w:ascii="Arial" w:hAnsi="Arial" w:cs="Arial"/>
                <w:bCs/>
                <w:sz w:val="20"/>
                <w:szCs w:val="20"/>
              </w:rPr>
              <w:t xml:space="preserve"> Ich aplikáciou sa určuje zostupné poradie </w:t>
            </w:r>
            <w:proofErr w:type="spellStart"/>
            <w:r>
              <w:rPr>
                <w:rFonts w:ascii="Arial" w:hAnsi="Arial" w:cs="Arial"/>
                <w:bCs/>
                <w:sz w:val="20"/>
                <w:szCs w:val="20"/>
              </w:rPr>
              <w:t>ŽoPr</w:t>
            </w:r>
            <w:proofErr w:type="spellEnd"/>
            <w:r>
              <w:rPr>
                <w:rFonts w:ascii="Arial" w:hAnsi="Arial" w:cs="Arial"/>
                <w:bCs/>
                <w:sz w:val="20"/>
                <w:szCs w:val="20"/>
              </w:rPr>
              <w:t xml:space="preserve"> (od </w:t>
            </w:r>
            <w:proofErr w:type="spellStart"/>
            <w:r>
              <w:rPr>
                <w:rFonts w:ascii="Arial" w:hAnsi="Arial" w:cs="Arial"/>
                <w:bCs/>
                <w:sz w:val="20"/>
                <w:szCs w:val="20"/>
              </w:rPr>
              <w:t>ŽoPr</w:t>
            </w:r>
            <w:proofErr w:type="spellEnd"/>
            <w:r>
              <w:rPr>
                <w:rFonts w:ascii="Arial" w:hAnsi="Arial" w:cs="Arial"/>
                <w:bCs/>
                <w:sz w:val="20"/>
                <w:szCs w:val="20"/>
              </w:rPr>
              <w:t xml:space="preserve"> z najvyšším počtom bodov po </w:t>
            </w:r>
            <w:proofErr w:type="spellStart"/>
            <w:r>
              <w:rPr>
                <w:rFonts w:ascii="Arial" w:hAnsi="Arial" w:cs="Arial"/>
                <w:bCs/>
                <w:sz w:val="20"/>
                <w:szCs w:val="20"/>
              </w:rPr>
              <w:t>ŽoPr</w:t>
            </w:r>
            <w:proofErr w:type="spellEnd"/>
            <w:r>
              <w:rPr>
                <w:rFonts w:ascii="Arial" w:hAnsi="Arial" w:cs="Arial"/>
                <w:bCs/>
                <w:sz w:val="20"/>
                <w:szCs w:val="20"/>
              </w:rPr>
              <w:t xml:space="preserve"> </w:t>
            </w:r>
            <w:r>
              <w:rPr>
                <w:rFonts w:ascii="Arial" w:hAnsi="Arial" w:cs="Arial"/>
                <w:bCs/>
                <w:sz w:val="20"/>
                <w:szCs w:val="20"/>
              </w:rPr>
              <w:lastRenderedPageBreak/>
              <w:t>s najnižším počtom bodov).</w:t>
            </w:r>
          </w:p>
          <w:p w14:paraId="35114D11" w14:textId="77777777" w:rsidR="00997F82" w:rsidRDefault="00997F82" w:rsidP="00182D10">
            <w:pPr>
              <w:pStyle w:val="Odsekzoznamu"/>
              <w:widowControl w:val="0"/>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Cieľom rozlišovacích kritérií je určiť konečné poradie </w:t>
            </w:r>
            <w:proofErr w:type="spellStart"/>
            <w:r>
              <w:rPr>
                <w:rFonts w:ascii="Arial" w:hAnsi="Arial" w:cs="Arial"/>
                <w:bCs/>
                <w:sz w:val="20"/>
                <w:szCs w:val="20"/>
              </w:rPr>
              <w:t>ŽoPr</w:t>
            </w:r>
            <w:proofErr w:type="spellEnd"/>
            <w:r>
              <w:rPr>
                <w:rFonts w:ascii="Arial" w:hAnsi="Arial" w:cs="Arial"/>
                <w:bCs/>
                <w:sz w:val="20"/>
                <w:szCs w:val="20"/>
              </w:rPr>
              <w:t xml:space="preserve"> v prípadoch, kedy sa na hranici alokácie určenej výzvou nachádzajú dve alebo viaceré </w:t>
            </w:r>
            <w:proofErr w:type="spellStart"/>
            <w:r>
              <w:rPr>
                <w:rFonts w:ascii="Arial" w:hAnsi="Arial" w:cs="Arial"/>
                <w:bCs/>
                <w:sz w:val="20"/>
                <w:szCs w:val="20"/>
              </w:rPr>
              <w:t>ŽoPr</w:t>
            </w:r>
            <w:proofErr w:type="spellEnd"/>
            <w:r>
              <w:rPr>
                <w:rFonts w:ascii="Arial" w:hAnsi="Arial" w:cs="Arial"/>
                <w:bCs/>
                <w:sz w:val="20"/>
                <w:szCs w:val="20"/>
              </w:rPr>
              <w:t>., a tým zabezpečiť, že v prípade nedostatku finančných prostriedkov vyčlenených na výzvu budú vybrané projekty, ktoré v najväčšej miere prispievajú k napĺňaniu cieľov stratégie MAS</w:t>
            </w:r>
            <w:r w:rsidRPr="00771033">
              <w:rPr>
                <w:rFonts w:ascii="Arial" w:hAnsi="Arial" w:cs="Arial"/>
                <w:bCs/>
                <w:sz w:val="20"/>
                <w:szCs w:val="20"/>
              </w:rPr>
              <w:t>.</w:t>
            </w:r>
          </w:p>
          <w:p w14:paraId="73C64DA1" w14:textId="77777777" w:rsidR="00997F82" w:rsidRDefault="00997F82" w:rsidP="006E3DF9">
            <w:pPr>
              <w:pStyle w:val="Odsekzoznamu"/>
              <w:keepNext/>
              <w:widowControl w:val="0"/>
              <w:spacing w:before="240" w:after="120"/>
              <w:ind w:left="85"/>
              <w:contextualSpacing w:val="0"/>
              <w:jc w:val="both"/>
              <w:rPr>
                <w:rFonts w:ascii="Arial" w:hAnsi="Arial" w:cs="Arial"/>
                <w:b/>
                <w:bCs/>
                <w:sz w:val="20"/>
                <w:szCs w:val="20"/>
              </w:rPr>
            </w:pPr>
            <w:r>
              <w:rPr>
                <w:rFonts w:ascii="Arial" w:hAnsi="Arial" w:cs="Arial"/>
                <w:b/>
                <w:bCs/>
                <w:sz w:val="20"/>
                <w:szCs w:val="20"/>
              </w:rPr>
              <w:t>Forma preukázania:</w:t>
            </w:r>
          </w:p>
          <w:p w14:paraId="199D0C22"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E97223">
              <w:rPr>
                <w:rFonts w:ascii="Arial" w:hAnsi="Arial" w:cs="Arial"/>
                <w:bCs/>
                <w:sz w:val="20"/>
                <w:szCs w:val="20"/>
              </w:rPr>
              <w:t>Informácie</w:t>
            </w:r>
            <w:r>
              <w:rPr>
                <w:rFonts w:ascii="Arial" w:hAnsi="Arial" w:cs="Arial"/>
                <w:bCs/>
                <w:sz w:val="20"/>
                <w:szCs w:val="20"/>
              </w:rPr>
              <w:t xml:space="preserve"> uvedené v žiadosti o príspevok.</w:t>
            </w:r>
          </w:p>
          <w:p w14:paraId="38E72488" w14:textId="77777777" w:rsidR="00997F82" w:rsidRDefault="00997F82" w:rsidP="00DD3EE2">
            <w:pPr>
              <w:pStyle w:val="Odsekzoznamu"/>
              <w:widowControl w:val="0"/>
              <w:spacing w:before="60" w:after="60"/>
              <w:ind w:left="85"/>
              <w:contextualSpacing w:val="0"/>
              <w:jc w:val="both"/>
              <w:rPr>
                <w:rFonts w:ascii="Arial" w:hAnsi="Arial" w:cs="Arial"/>
                <w:bCs/>
                <w:sz w:val="20"/>
                <w:szCs w:val="20"/>
              </w:rPr>
            </w:pPr>
            <w:r w:rsidRPr="005509EE">
              <w:rPr>
                <w:rFonts w:ascii="Arial" w:hAnsi="Arial" w:cs="Arial"/>
                <w:bCs/>
                <w:sz w:val="20"/>
                <w:szCs w:val="20"/>
              </w:rPr>
              <w:t xml:space="preserve">Osobitné prílohy </w:t>
            </w:r>
            <w:proofErr w:type="spellStart"/>
            <w:r w:rsidRPr="005509EE">
              <w:rPr>
                <w:rFonts w:ascii="Arial" w:hAnsi="Arial" w:cs="Arial"/>
                <w:bCs/>
                <w:sz w:val="20"/>
                <w:szCs w:val="20"/>
              </w:rPr>
              <w:t>ŽoPr</w:t>
            </w:r>
            <w:proofErr w:type="spellEnd"/>
            <w:r w:rsidRPr="005509EE">
              <w:rPr>
                <w:rFonts w:ascii="Arial" w:hAnsi="Arial" w:cs="Arial"/>
                <w:bCs/>
                <w:sz w:val="20"/>
                <w:szCs w:val="20"/>
              </w:rPr>
              <w:t>:</w:t>
            </w:r>
          </w:p>
          <w:p w14:paraId="16714761" w14:textId="77777777"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Rozpočet projektu,</w:t>
            </w:r>
          </w:p>
          <w:p w14:paraId="12CC2324" w14:textId="146F639E" w:rsidR="00997F82" w:rsidRDefault="00997F82" w:rsidP="00997F82">
            <w:pPr>
              <w:pStyle w:val="Odsekzoznamu"/>
              <w:widowControl w:val="0"/>
              <w:numPr>
                <w:ilvl w:val="0"/>
                <w:numId w:val="16"/>
              </w:numPr>
              <w:spacing w:after="0" w:line="240" w:lineRule="auto"/>
              <w:ind w:hanging="357"/>
              <w:contextualSpacing w:val="0"/>
              <w:jc w:val="both"/>
              <w:rPr>
                <w:rFonts w:ascii="Arial" w:hAnsi="Arial" w:cs="Arial"/>
                <w:bCs/>
                <w:sz w:val="20"/>
                <w:szCs w:val="20"/>
              </w:rPr>
            </w:pPr>
            <w:r>
              <w:rPr>
                <w:rFonts w:ascii="Arial" w:hAnsi="Arial" w:cs="Arial"/>
                <w:bCs/>
                <w:sz w:val="20"/>
                <w:szCs w:val="20"/>
              </w:rPr>
              <w:t xml:space="preserve">Ukazovatele </w:t>
            </w:r>
            <w:r w:rsidR="00B673F2">
              <w:rPr>
                <w:rFonts w:ascii="Arial" w:hAnsi="Arial" w:cs="Arial"/>
                <w:bCs/>
                <w:sz w:val="20"/>
                <w:szCs w:val="20"/>
              </w:rPr>
              <w:t>hodnotenia finančnej situácie</w:t>
            </w:r>
            <w:r>
              <w:rPr>
                <w:rFonts w:ascii="Arial" w:hAnsi="Arial" w:cs="Arial"/>
                <w:bCs/>
                <w:sz w:val="20"/>
                <w:szCs w:val="20"/>
              </w:rPr>
              <w:t>,</w:t>
            </w:r>
          </w:p>
          <w:p w14:paraId="36ED1A8A" w14:textId="77777777" w:rsidR="00997F82" w:rsidRDefault="00997F82" w:rsidP="00DD3EE2">
            <w:pPr>
              <w:pStyle w:val="Odsekzoznamu"/>
              <w:widowControl w:val="0"/>
              <w:spacing w:before="240" w:after="120"/>
              <w:ind w:left="85" w:right="85"/>
              <w:contextualSpacing w:val="0"/>
              <w:jc w:val="both"/>
              <w:rPr>
                <w:rFonts w:ascii="Arial" w:hAnsi="Arial" w:cs="Arial"/>
                <w:b/>
                <w:bCs/>
                <w:sz w:val="20"/>
                <w:szCs w:val="20"/>
              </w:rPr>
            </w:pPr>
            <w:r w:rsidRPr="007D5E11">
              <w:rPr>
                <w:rFonts w:ascii="Arial" w:hAnsi="Arial" w:cs="Arial"/>
                <w:b/>
                <w:bCs/>
                <w:sz w:val="20"/>
                <w:szCs w:val="20"/>
              </w:rPr>
              <w:t>Spôsob overenia:</w:t>
            </w:r>
          </w:p>
          <w:p w14:paraId="41200463" w14:textId="77777777" w:rsidR="00997F82" w:rsidRDefault="00997F82" w:rsidP="00DD3EE2">
            <w:pPr>
              <w:pStyle w:val="Odsekzoznamu"/>
              <w:widowControl w:val="0"/>
              <w:spacing w:before="120" w:after="120"/>
              <w:ind w:left="85" w:right="85"/>
              <w:contextualSpacing w:val="0"/>
              <w:jc w:val="both"/>
              <w:rPr>
                <w:rFonts w:ascii="Arial" w:hAnsi="Arial" w:cs="Arial"/>
                <w:bCs/>
                <w:sz w:val="20"/>
                <w:szCs w:val="20"/>
              </w:rPr>
            </w:pPr>
            <w:r w:rsidRPr="00E97223">
              <w:rPr>
                <w:rFonts w:ascii="Arial" w:hAnsi="Arial" w:cs="Arial"/>
                <w:bCs/>
                <w:sz w:val="20"/>
                <w:szCs w:val="20"/>
              </w:rPr>
              <w:t xml:space="preserve">MAS overí podmienku splnenia kritérií </w:t>
            </w:r>
            <w:r>
              <w:rPr>
                <w:rFonts w:ascii="Arial" w:hAnsi="Arial" w:cs="Arial"/>
                <w:bCs/>
                <w:sz w:val="20"/>
                <w:szCs w:val="20"/>
              </w:rPr>
              <w:t>výberu</w:t>
            </w:r>
            <w:r w:rsidRPr="00E97223">
              <w:rPr>
                <w:rFonts w:ascii="Arial" w:hAnsi="Arial" w:cs="Arial"/>
                <w:bCs/>
                <w:sz w:val="20"/>
                <w:szCs w:val="20"/>
              </w:rPr>
              <w:t xml:space="preserve"> v procese odborného hodnotenia</w:t>
            </w:r>
            <w:r>
              <w:rPr>
                <w:rFonts w:ascii="Arial" w:hAnsi="Arial" w:cs="Arial"/>
                <w:bCs/>
                <w:sz w:val="20"/>
                <w:szCs w:val="20"/>
              </w:rPr>
              <w:t xml:space="preserve"> a výberu.</w:t>
            </w:r>
          </w:p>
          <w:p w14:paraId="04552528" w14:textId="77777777" w:rsidR="00997F82" w:rsidRPr="00E97223" w:rsidRDefault="00997F82" w:rsidP="00DD3EE2">
            <w:pPr>
              <w:pStyle w:val="Odsekzoznamu"/>
              <w:widowControl w:val="0"/>
              <w:spacing w:before="120" w:after="120"/>
              <w:ind w:left="85" w:right="85"/>
              <w:contextualSpacing w:val="0"/>
              <w:jc w:val="both"/>
              <w:rPr>
                <w:rFonts w:ascii="Arial" w:hAnsi="Arial" w:cs="Arial"/>
                <w:bCs/>
                <w:sz w:val="20"/>
                <w:szCs w:val="20"/>
              </w:rPr>
            </w:pPr>
            <w:r>
              <w:rPr>
                <w:rFonts w:ascii="Arial" w:hAnsi="Arial" w:cs="Arial"/>
                <w:bCs/>
                <w:sz w:val="20"/>
                <w:szCs w:val="20"/>
              </w:rPr>
              <w:t>MAS aplikuje rozlišovacie kritériá (v prípade potreby) v rámci procesu výberu. Postup aplikácie kritérií výberu je uvedený v kapitole 5.2 a 5.3 tejto výzvy.</w:t>
            </w:r>
          </w:p>
        </w:tc>
      </w:tr>
    </w:tbl>
    <w:p w14:paraId="15C231A7" w14:textId="77777777" w:rsidR="00997F82" w:rsidRPr="00A5524B"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Pr>
          <w:rFonts w:ascii="Arial" w:hAnsi="Arial" w:cs="Arial"/>
          <w:color w:val="44546A" w:themeColor="text2"/>
          <w:spacing w:val="-2"/>
          <w:szCs w:val="24"/>
          <w:u w:val="single"/>
        </w:rPr>
        <w:lastRenderedPageBreak/>
        <w:t>P</w:t>
      </w:r>
      <w:r w:rsidRPr="00A5524B">
        <w:rPr>
          <w:rFonts w:ascii="Arial" w:hAnsi="Arial" w:cs="Arial"/>
          <w:color w:val="44546A" w:themeColor="text2"/>
          <w:spacing w:val="-2"/>
          <w:szCs w:val="24"/>
          <w:u w:val="single"/>
        </w:rPr>
        <w:t>odmienk</w:t>
      </w:r>
      <w:r>
        <w:rPr>
          <w:rFonts w:ascii="Arial" w:hAnsi="Arial" w:cs="Arial"/>
          <w:color w:val="44546A" w:themeColor="text2"/>
          <w:spacing w:val="-2"/>
          <w:szCs w:val="24"/>
          <w:u w:val="single"/>
        </w:rPr>
        <w:t xml:space="preserve">y vyplývajúce z </w:t>
      </w:r>
      <w:r w:rsidRPr="00A5524B">
        <w:rPr>
          <w:rFonts w:ascii="Arial" w:hAnsi="Arial" w:cs="Arial"/>
          <w:color w:val="44546A" w:themeColor="text2"/>
          <w:spacing w:val="-2"/>
          <w:szCs w:val="24"/>
          <w:u w:val="single"/>
        </w:rPr>
        <w:t>osobitných predpiso</w:t>
      </w:r>
      <w:r>
        <w:rPr>
          <w:rFonts w:ascii="Arial" w:hAnsi="Arial" w:cs="Arial"/>
          <w:color w:val="44546A" w:themeColor="text2"/>
          <w:spacing w:val="-2"/>
          <w:szCs w:val="24"/>
          <w:u w:val="single"/>
        </w:rPr>
        <w:t>v</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9258C" w14:paraId="21668C57" w14:textId="77777777" w:rsidTr="00687273">
        <w:trPr>
          <w:trHeight w:val="287"/>
        </w:trPr>
        <w:tc>
          <w:tcPr>
            <w:tcW w:w="9776" w:type="dxa"/>
            <w:shd w:val="clear" w:color="auto" w:fill="F2F2F2" w:themeFill="background1" w:themeFillShade="F2"/>
            <w:vAlign w:val="center"/>
          </w:tcPr>
          <w:p w14:paraId="685509D1"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1B23D7">
              <w:rPr>
                <w:rFonts w:ascii="Arial" w:hAnsi="Arial" w:cs="Arial"/>
                <w:b/>
                <w:sz w:val="20"/>
                <w:szCs w:val="20"/>
              </w:rPr>
              <w:t>Podmienka neporušenia zákazu nelegálne</w:t>
            </w:r>
            <w:r>
              <w:rPr>
                <w:rFonts w:ascii="Arial" w:hAnsi="Arial" w:cs="Arial"/>
                <w:b/>
                <w:sz w:val="20"/>
                <w:szCs w:val="20"/>
              </w:rPr>
              <w:t>ho</w:t>
            </w:r>
            <w:r w:rsidRPr="001B23D7">
              <w:rPr>
                <w:rFonts w:ascii="Arial" w:hAnsi="Arial" w:cs="Arial"/>
                <w:b/>
                <w:sz w:val="20"/>
                <w:szCs w:val="20"/>
              </w:rPr>
              <w:t xml:space="preserve"> zamestnávania </w:t>
            </w:r>
            <w:r w:rsidRPr="00C5183D">
              <w:rPr>
                <w:rFonts w:ascii="Arial" w:hAnsi="Arial" w:cs="Arial"/>
                <w:b/>
                <w:sz w:val="20"/>
                <w:szCs w:val="20"/>
              </w:rPr>
              <w:t>štátneho príslušníka tretej krajiny</w:t>
            </w:r>
          </w:p>
        </w:tc>
      </w:tr>
      <w:tr w:rsidR="00997F82" w:rsidRPr="006A79F0" w14:paraId="0AFAF1F6" w14:textId="77777777" w:rsidTr="00687273">
        <w:tc>
          <w:tcPr>
            <w:tcW w:w="9776" w:type="dxa"/>
            <w:shd w:val="clear" w:color="auto" w:fill="auto"/>
          </w:tcPr>
          <w:p w14:paraId="7622B14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w:t>
            </w:r>
          </w:p>
          <w:p w14:paraId="2BF80288" w14:textId="583A581B"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Žiadateľ je povinný preukázať, že neporušil zákaz nelegálne</w:t>
            </w:r>
            <w:r>
              <w:rPr>
                <w:rFonts w:ascii="Arial" w:hAnsi="Arial" w:cs="Arial"/>
                <w:bCs/>
                <w:sz w:val="20"/>
                <w:szCs w:val="20"/>
              </w:rPr>
              <w:t xml:space="preserve">ho </w:t>
            </w:r>
            <w:r w:rsidRPr="001B23D7">
              <w:rPr>
                <w:rFonts w:ascii="Arial" w:hAnsi="Arial" w:cs="Arial"/>
                <w:bCs/>
                <w:sz w:val="20"/>
                <w:szCs w:val="20"/>
              </w:rPr>
              <w:t xml:space="preserve">zamestnávania </w:t>
            </w:r>
            <w:r>
              <w:rPr>
                <w:rFonts w:ascii="Arial" w:hAnsi="Arial" w:cs="Arial"/>
                <w:bCs/>
                <w:sz w:val="20"/>
                <w:szCs w:val="20"/>
              </w:rPr>
              <w:t>štátneho príslušníka tretej krajiny (</w:t>
            </w:r>
            <w:r w:rsidRPr="001B23D7">
              <w:rPr>
                <w:rFonts w:ascii="Arial" w:hAnsi="Arial" w:cs="Arial"/>
                <w:bCs/>
                <w:sz w:val="20"/>
                <w:szCs w:val="20"/>
              </w:rPr>
              <w:t xml:space="preserve">podľa zákona </w:t>
            </w:r>
            <w:r>
              <w:rPr>
                <w:rFonts w:ascii="Arial" w:hAnsi="Arial" w:cs="Arial"/>
                <w:bCs/>
                <w:sz w:val="20"/>
                <w:szCs w:val="20"/>
              </w:rPr>
              <w:t xml:space="preserve">č. </w:t>
            </w:r>
            <w:r w:rsidRPr="00D3520C">
              <w:rPr>
                <w:rFonts w:ascii="Arial" w:hAnsi="Arial" w:cs="Arial"/>
                <w:bCs/>
                <w:sz w:val="20"/>
                <w:szCs w:val="20"/>
              </w:rPr>
              <w:t>82/2005 Z. z.</w:t>
            </w:r>
            <w:r>
              <w:rPr>
                <w:rFonts w:ascii="Arial" w:hAnsi="Arial" w:cs="Arial"/>
                <w:bCs/>
                <w:sz w:val="20"/>
                <w:szCs w:val="20"/>
              </w:rPr>
              <w:t xml:space="preserve"> </w:t>
            </w:r>
            <w:r w:rsidRPr="001B23D7">
              <w:rPr>
                <w:rFonts w:ascii="Arial" w:hAnsi="Arial" w:cs="Arial"/>
                <w:bCs/>
                <w:sz w:val="20"/>
                <w:szCs w:val="20"/>
              </w:rPr>
              <w:t xml:space="preserve">o nelegálnej práci </w:t>
            </w:r>
            <w:r w:rsidRPr="00D3520C">
              <w:rPr>
                <w:rFonts w:ascii="Arial" w:hAnsi="Arial" w:cs="Arial"/>
                <w:bCs/>
                <w:sz w:val="20"/>
                <w:szCs w:val="20"/>
              </w:rPr>
              <w:t>a nelegálnom zamestnávaní a o zmene a</w:t>
            </w:r>
            <w:r>
              <w:rPr>
                <w:rFonts w:ascii="Arial" w:hAnsi="Arial" w:cs="Arial"/>
                <w:bCs/>
                <w:sz w:val="20"/>
                <w:szCs w:val="20"/>
              </w:rPr>
              <w:t> </w:t>
            </w:r>
            <w:r w:rsidRPr="00D3520C">
              <w:rPr>
                <w:rFonts w:ascii="Arial" w:hAnsi="Arial" w:cs="Arial"/>
                <w:bCs/>
                <w:sz w:val="20"/>
                <w:szCs w:val="20"/>
              </w:rPr>
              <w:t>doplnení niektorých zákonov</w:t>
            </w:r>
            <w:r>
              <w:rPr>
                <w:rFonts w:ascii="Arial" w:hAnsi="Arial" w:cs="Arial"/>
                <w:bCs/>
                <w:sz w:val="20"/>
                <w:szCs w:val="20"/>
              </w:rPr>
              <w:t xml:space="preserve">) </w:t>
            </w:r>
            <w:r w:rsidRPr="001B23D7">
              <w:rPr>
                <w:rFonts w:ascii="Arial" w:hAnsi="Arial" w:cs="Arial"/>
                <w:bCs/>
                <w:sz w:val="20"/>
                <w:szCs w:val="20"/>
              </w:rPr>
              <w:t xml:space="preserve">za obdobie </w:t>
            </w:r>
            <w:r w:rsidR="006F788C">
              <w:rPr>
                <w:rFonts w:ascii="Arial" w:hAnsi="Arial" w:cs="Arial"/>
                <w:bCs/>
                <w:sz w:val="20"/>
                <w:szCs w:val="20"/>
              </w:rPr>
              <w:t>3</w:t>
            </w:r>
            <w:r w:rsidRPr="001B23D7">
              <w:rPr>
                <w:rFonts w:ascii="Arial" w:hAnsi="Arial" w:cs="Arial"/>
                <w:bCs/>
                <w:sz w:val="20"/>
                <w:szCs w:val="20"/>
              </w:rPr>
              <w:t xml:space="preserve"> rokov predchádzajúcich dňu predloženia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w:t>
            </w:r>
          </w:p>
          <w:p w14:paraId="6485DA1F"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Termín podania </w:t>
            </w:r>
            <w:proofErr w:type="spellStart"/>
            <w:r w:rsidRPr="001B23D7">
              <w:rPr>
                <w:rFonts w:ascii="Arial" w:hAnsi="Arial" w:cs="Arial"/>
                <w:bCs/>
                <w:sz w:val="20"/>
                <w:szCs w:val="20"/>
              </w:rPr>
              <w:t>ŽoPr</w:t>
            </w:r>
            <w:proofErr w:type="spellEnd"/>
            <w:r w:rsidRPr="001B23D7">
              <w:rPr>
                <w:rFonts w:ascii="Arial" w:hAnsi="Arial" w:cs="Arial"/>
                <w:bCs/>
                <w:sz w:val="20"/>
                <w:szCs w:val="20"/>
              </w:rPr>
              <w:t xml:space="preserve"> je určujúci pre posúdenie počiatočného dátumu plnenia podmienky</w:t>
            </w:r>
            <w:r>
              <w:rPr>
                <w:rFonts w:ascii="Arial" w:hAnsi="Arial" w:cs="Arial"/>
                <w:bCs/>
                <w:sz w:val="20"/>
                <w:szCs w:val="20"/>
              </w:rPr>
              <w:t>.</w:t>
            </w:r>
          </w:p>
          <w:p w14:paraId="7E0DB25F"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6E80E1EB"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Nevyžaduje sa</w:t>
            </w:r>
            <w:r>
              <w:rPr>
                <w:rFonts w:ascii="Arial" w:hAnsi="Arial" w:cs="Arial"/>
                <w:bCs/>
                <w:sz w:val="20"/>
                <w:szCs w:val="20"/>
              </w:rPr>
              <w:t>.</w:t>
            </w:r>
          </w:p>
          <w:p w14:paraId="6167D481"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r w:rsidRPr="00971A5F">
              <w:rPr>
                <w:rFonts w:ascii="Arial" w:hAnsi="Arial" w:cs="Arial"/>
                <w:b/>
                <w:bCs/>
                <w:sz w:val="20"/>
                <w:szCs w:val="20"/>
              </w:rPr>
              <w:t>:</w:t>
            </w:r>
          </w:p>
          <w:p w14:paraId="67503480" w14:textId="098E46D5" w:rsidR="00997F82" w:rsidRPr="00971A5F" w:rsidRDefault="00997F82" w:rsidP="009A65F5">
            <w:pPr>
              <w:pStyle w:val="Odsekzoznamu"/>
              <w:spacing w:before="120" w:after="120" w:line="240" w:lineRule="auto"/>
              <w:ind w:left="85" w:right="85"/>
              <w:contextualSpacing w:val="0"/>
              <w:jc w:val="both"/>
              <w:rPr>
                <w:rFonts w:ascii="Arial" w:hAnsi="Arial" w:cs="Arial"/>
                <w:bCs/>
                <w:sz w:val="20"/>
                <w:szCs w:val="20"/>
              </w:rPr>
            </w:pPr>
            <w:r w:rsidRPr="001B23D7">
              <w:rPr>
                <w:rFonts w:ascii="Arial" w:hAnsi="Arial" w:cs="Arial"/>
                <w:bCs/>
                <w:sz w:val="20"/>
                <w:szCs w:val="20"/>
              </w:rPr>
              <w:t xml:space="preserve">MAS </w:t>
            </w:r>
            <w:r>
              <w:rPr>
                <w:rFonts w:ascii="Arial" w:hAnsi="Arial" w:cs="Arial"/>
                <w:bCs/>
                <w:sz w:val="20"/>
                <w:szCs w:val="20"/>
              </w:rPr>
              <w:t xml:space="preserve">overí splnenie podmienky </w:t>
            </w:r>
            <w:r w:rsidRPr="001B23D7">
              <w:rPr>
                <w:rFonts w:ascii="Arial" w:hAnsi="Arial" w:cs="Arial"/>
                <w:bCs/>
                <w:sz w:val="20"/>
                <w:szCs w:val="20"/>
              </w:rPr>
              <w:t xml:space="preserve">bez súčinnosti žiadateľa, prostredníctvom overenia informácií dostupných na </w:t>
            </w:r>
            <w:hyperlink r:id="rId13" w:history="1">
              <w:r w:rsidR="001E7F00">
                <w:rPr>
                  <w:rStyle w:val="Hypertextovprepojenie"/>
                </w:rPr>
                <w:t>https://www.ip.gov.sk/app/registerNZ/</w:t>
              </w:r>
            </w:hyperlink>
            <w:r w:rsidR="001F4CCC">
              <w:rPr>
                <w:rStyle w:val="Hypertextovprepojenie"/>
                <w:rFonts w:cs="Arial"/>
                <w:bCs/>
                <w:sz w:val="20"/>
                <w:szCs w:val="20"/>
              </w:rPr>
              <w:t>,</w:t>
            </w:r>
            <w:r>
              <w:rPr>
                <w:rFonts w:ascii="Arial" w:hAnsi="Arial" w:cs="Arial"/>
                <w:bCs/>
                <w:sz w:val="20"/>
                <w:szCs w:val="20"/>
              </w:rPr>
              <w:t xml:space="preserve"> </w:t>
            </w:r>
            <w:hyperlink w:history="1"/>
          </w:p>
        </w:tc>
      </w:tr>
      <w:tr w:rsidR="00997F82" w:rsidRPr="0069258C" w14:paraId="4E8621B2" w14:textId="77777777" w:rsidTr="00687273">
        <w:trPr>
          <w:trHeight w:val="287"/>
        </w:trPr>
        <w:tc>
          <w:tcPr>
            <w:tcW w:w="9776" w:type="dxa"/>
            <w:shd w:val="clear" w:color="auto" w:fill="F2F2F2" w:themeFill="background1" w:themeFillShade="F2"/>
            <w:vAlign w:val="center"/>
          </w:tcPr>
          <w:p w14:paraId="011CF240" w14:textId="5152DF25" w:rsidR="00997F82" w:rsidRPr="006D71F3" w:rsidRDefault="00997F82" w:rsidP="00455205">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3" w:name="_Ref498795443"/>
            <w:r w:rsidRPr="002451DC">
              <w:rPr>
                <w:rFonts w:ascii="Arial" w:hAnsi="Arial" w:cs="Arial"/>
                <w:b/>
                <w:sz w:val="20"/>
                <w:szCs w:val="20"/>
              </w:rPr>
              <w:t>Podmienka mať povolenia na realizáciu projektu</w:t>
            </w:r>
            <w:bookmarkEnd w:id="13"/>
          </w:p>
        </w:tc>
      </w:tr>
      <w:tr w:rsidR="00997F82" w:rsidRPr="006A79F0" w14:paraId="43BFE94B" w14:textId="77777777" w:rsidTr="00687273">
        <w:tc>
          <w:tcPr>
            <w:tcW w:w="9776" w:type="dxa"/>
            <w:shd w:val="clear" w:color="auto" w:fill="auto"/>
          </w:tcPr>
          <w:p w14:paraId="0AC77618" w14:textId="77777777" w:rsidR="00997F82" w:rsidRDefault="00997F82" w:rsidP="009A65F5">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210A4027" w14:textId="77777777" w:rsidR="00997F82" w:rsidRDefault="00997F82" w:rsidP="00914EEE">
            <w:pPr>
              <w:pStyle w:val="Odsekzoznamu"/>
              <w:widowControl w:val="0"/>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že sú predmetom projektu (</w:t>
            </w:r>
            <w:proofErr w:type="spellStart"/>
            <w:r>
              <w:rPr>
                <w:rFonts w:ascii="Arial" w:hAnsi="Arial" w:cs="Arial"/>
                <w:bCs/>
                <w:sz w:val="20"/>
                <w:szCs w:val="20"/>
              </w:rPr>
              <w:t>ŽoPr</w:t>
            </w:r>
            <w:proofErr w:type="spellEnd"/>
            <w:r>
              <w:rPr>
                <w:rFonts w:ascii="Arial" w:hAnsi="Arial" w:cs="Arial"/>
                <w:bCs/>
                <w:sz w:val="20"/>
                <w:szCs w:val="20"/>
              </w:rPr>
              <w:t>)</w:t>
            </w:r>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r w:rsidDel="00B62A43">
              <w:rPr>
                <w:rStyle w:val="Odkaznapoznmkupodiarou"/>
                <w:rFonts w:ascii="Arial" w:hAnsi="Arial" w:cs="Arial"/>
                <w:bCs/>
                <w:sz w:val="20"/>
                <w:szCs w:val="20"/>
              </w:rPr>
              <w:t xml:space="preserve"> </w:t>
            </w:r>
          </w:p>
          <w:p w14:paraId="214BCBF2" w14:textId="77777777" w:rsidR="00997F82" w:rsidRDefault="00997F82" w:rsidP="009A65F5">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Forma preukázania:</w:t>
            </w:r>
          </w:p>
          <w:p w14:paraId="73DBCA18" w14:textId="77777777" w:rsidR="00997F82" w:rsidRPr="00F27DBD" w:rsidRDefault="00997F82" w:rsidP="009A65F5">
            <w:pPr>
              <w:pStyle w:val="Odsekzoznamu"/>
              <w:spacing w:before="60" w:after="60" w:line="240" w:lineRule="auto"/>
              <w:ind w:left="85" w:right="85"/>
              <w:contextualSpacing w:val="0"/>
              <w:jc w:val="both"/>
              <w:rPr>
                <w:rFonts w:ascii="Arial" w:hAnsi="Arial" w:cs="Arial"/>
                <w:bCs/>
                <w:sz w:val="20"/>
                <w:szCs w:val="20"/>
              </w:rPr>
            </w:pPr>
            <w:r w:rsidRPr="00F27DBD">
              <w:rPr>
                <w:rFonts w:ascii="Arial" w:hAnsi="Arial" w:cs="Arial"/>
                <w:bCs/>
                <w:sz w:val="20"/>
                <w:szCs w:val="20"/>
              </w:rPr>
              <w:t>Informácie uvedené v žiadosti o príspevok</w:t>
            </w:r>
          </w:p>
          <w:p w14:paraId="51E4E9FD" w14:textId="77777777" w:rsidR="00997F82" w:rsidRDefault="00997F82" w:rsidP="009A65F5">
            <w:pPr>
              <w:pStyle w:val="Odsekzoznamu"/>
              <w:spacing w:before="60" w:after="60" w:line="240" w:lineRule="auto"/>
              <w:ind w:left="85" w:right="85"/>
              <w:contextualSpacing w:val="0"/>
              <w:jc w:val="both"/>
              <w:rPr>
                <w:rFonts w:ascii="Arial" w:hAnsi="Arial" w:cs="Arial"/>
                <w:bCs/>
                <w:sz w:val="20"/>
                <w:szCs w:val="20"/>
              </w:rPr>
            </w:pPr>
            <w:r w:rsidRPr="0057058E">
              <w:rPr>
                <w:rFonts w:ascii="Arial" w:hAnsi="Arial" w:cs="Arial"/>
                <w:bCs/>
                <w:sz w:val="20"/>
                <w:szCs w:val="20"/>
              </w:rPr>
              <w:t>Osobitn</w:t>
            </w:r>
            <w:r>
              <w:rPr>
                <w:rFonts w:ascii="Arial" w:hAnsi="Arial" w:cs="Arial"/>
                <w:bCs/>
                <w:sz w:val="20"/>
                <w:szCs w:val="20"/>
              </w:rPr>
              <w:t>é</w:t>
            </w:r>
            <w:r w:rsidRPr="0057058E">
              <w:rPr>
                <w:rFonts w:ascii="Arial" w:hAnsi="Arial" w:cs="Arial"/>
                <w:bCs/>
                <w:sz w:val="20"/>
                <w:szCs w:val="20"/>
              </w:rPr>
              <w:t xml:space="preserve"> príloh</w:t>
            </w:r>
            <w:r>
              <w:rPr>
                <w:rFonts w:ascii="Arial" w:hAnsi="Arial" w:cs="Arial"/>
                <w:bCs/>
                <w:sz w:val="20"/>
                <w:szCs w:val="20"/>
              </w:rPr>
              <w:t>y</w:t>
            </w:r>
            <w:r w:rsidRPr="0057058E">
              <w:rPr>
                <w:rFonts w:ascii="Arial" w:hAnsi="Arial" w:cs="Arial"/>
                <w:bCs/>
                <w:sz w:val="20"/>
                <w:szCs w:val="20"/>
              </w:rPr>
              <w:t xml:space="preserve"> </w:t>
            </w:r>
            <w:proofErr w:type="spellStart"/>
            <w:r w:rsidRPr="0057058E">
              <w:rPr>
                <w:rFonts w:ascii="Arial" w:hAnsi="Arial" w:cs="Arial"/>
                <w:bCs/>
                <w:sz w:val="20"/>
                <w:szCs w:val="20"/>
              </w:rPr>
              <w:t>ŽoPr</w:t>
            </w:r>
            <w:proofErr w:type="spellEnd"/>
            <w:r>
              <w:rPr>
                <w:rFonts w:ascii="Arial" w:hAnsi="Arial" w:cs="Arial"/>
                <w:bCs/>
                <w:sz w:val="20"/>
                <w:szCs w:val="20"/>
              </w:rPr>
              <w:t>:</w:t>
            </w:r>
            <w:r w:rsidRPr="0057058E">
              <w:rPr>
                <w:rFonts w:ascii="Arial" w:hAnsi="Arial" w:cs="Arial"/>
                <w:bCs/>
                <w:sz w:val="20"/>
                <w:szCs w:val="20"/>
              </w:rPr>
              <w:t xml:space="preserve"> </w:t>
            </w:r>
          </w:p>
          <w:p w14:paraId="55F15EB5" w14:textId="77777777"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sidRPr="0057058E">
              <w:rPr>
                <w:rFonts w:ascii="Arial" w:hAnsi="Arial" w:cs="Arial"/>
                <w:bCs/>
                <w:sz w:val="20"/>
                <w:szCs w:val="20"/>
              </w:rPr>
              <w:t>Doklady od stavebného úradu</w:t>
            </w:r>
          </w:p>
          <w:p w14:paraId="27CB30C1" w14:textId="7DF4B5CC" w:rsidR="00997F82" w:rsidRDefault="00997F82" w:rsidP="009A65F5">
            <w:pPr>
              <w:pStyle w:val="Odsekzoznamu"/>
              <w:numPr>
                <w:ilvl w:val="0"/>
                <w:numId w:val="57"/>
              </w:numPr>
              <w:spacing w:before="60" w:after="60" w:line="240" w:lineRule="auto"/>
              <w:contextualSpacing w:val="0"/>
              <w:jc w:val="both"/>
              <w:rPr>
                <w:rFonts w:ascii="Arial" w:hAnsi="Arial" w:cs="Arial"/>
                <w:bCs/>
                <w:sz w:val="20"/>
                <w:szCs w:val="20"/>
              </w:rPr>
            </w:pPr>
            <w:r>
              <w:rPr>
                <w:rFonts w:ascii="Arial" w:hAnsi="Arial" w:cs="Arial"/>
                <w:bCs/>
                <w:sz w:val="20"/>
                <w:szCs w:val="20"/>
              </w:rPr>
              <w:t>Projektová dokumentácia stavby posudzovaná stavebným úradom</w:t>
            </w:r>
            <w:r w:rsidR="00B43B53">
              <w:rPr>
                <w:rFonts w:ascii="Arial" w:hAnsi="Arial" w:cs="Arial"/>
                <w:bCs/>
                <w:sz w:val="20"/>
                <w:szCs w:val="20"/>
              </w:rPr>
              <w:t>, vrátane výkazu výmer</w:t>
            </w:r>
          </w:p>
          <w:p w14:paraId="391A1E47" w14:textId="77777777" w:rsidR="00997F82" w:rsidRDefault="00997F82" w:rsidP="00687273">
            <w:pPr>
              <w:keepNext/>
              <w:spacing w:before="240" w:after="120" w:line="240" w:lineRule="auto"/>
              <w:ind w:left="85" w:right="85"/>
              <w:jc w:val="both"/>
              <w:rPr>
                <w:rFonts w:ascii="Arial" w:hAnsi="Arial" w:cs="Arial"/>
                <w:b/>
                <w:bCs/>
                <w:sz w:val="20"/>
                <w:szCs w:val="20"/>
              </w:rPr>
            </w:pPr>
            <w:r w:rsidRPr="00F27DBD">
              <w:rPr>
                <w:rFonts w:ascii="Arial" w:hAnsi="Arial" w:cs="Arial"/>
                <w:b/>
                <w:bCs/>
                <w:sz w:val="20"/>
                <w:szCs w:val="20"/>
              </w:rPr>
              <w:t>Spôsob overenia:</w:t>
            </w:r>
          </w:p>
          <w:p w14:paraId="3A084C2E" w14:textId="77777777" w:rsidR="00997F82" w:rsidRDefault="00997F82" w:rsidP="009A65F5">
            <w:pPr>
              <w:spacing w:before="120" w:after="120" w:line="240" w:lineRule="auto"/>
              <w:ind w:left="85" w:right="85"/>
              <w:jc w:val="both"/>
              <w:rPr>
                <w:rFonts w:ascii="Arial" w:hAnsi="Arial" w:cs="Arial"/>
                <w:bCs/>
                <w:sz w:val="20"/>
                <w:szCs w:val="20"/>
              </w:rPr>
            </w:pPr>
            <w:r w:rsidRPr="00F27DBD">
              <w:rPr>
                <w:rFonts w:ascii="Arial" w:hAnsi="Arial" w:cs="Arial"/>
                <w:bCs/>
                <w:sz w:val="20"/>
                <w:szCs w:val="20"/>
              </w:rPr>
              <w:t xml:space="preserve">MAS overí podmienku na základe predložených </w:t>
            </w:r>
            <w:r>
              <w:rPr>
                <w:rFonts w:ascii="Arial" w:hAnsi="Arial" w:cs="Arial"/>
                <w:bCs/>
                <w:sz w:val="20"/>
                <w:szCs w:val="20"/>
              </w:rPr>
              <w:t>príloh a informácií uvedených v žiadosti o príspevok (najmä typu oprávnených výdavkov – stavebné/nestavebné).</w:t>
            </w:r>
          </w:p>
          <w:p w14:paraId="6B5F5800" w14:textId="77777777" w:rsidR="00997F82" w:rsidRPr="00F27DBD" w:rsidRDefault="00997F82" w:rsidP="005543AE">
            <w:pPr>
              <w:widowControl w:val="0"/>
              <w:spacing w:before="120" w:after="120" w:line="240" w:lineRule="auto"/>
              <w:ind w:left="85" w:right="85"/>
              <w:jc w:val="both"/>
              <w:rPr>
                <w:rFonts w:ascii="Arial" w:hAnsi="Arial" w:cs="Arial"/>
                <w:bCs/>
                <w:sz w:val="20"/>
                <w:szCs w:val="20"/>
              </w:rPr>
            </w:pPr>
            <w:r w:rsidRPr="005F050E">
              <w:rPr>
                <w:rFonts w:ascii="Arial" w:hAnsi="Arial" w:cs="Arial"/>
                <w:b/>
                <w:bCs/>
                <w:sz w:val="20"/>
                <w:szCs w:val="20"/>
              </w:rPr>
              <w:t xml:space="preserve">V prípade, ak projekt </w:t>
            </w:r>
            <w:r>
              <w:rPr>
                <w:rFonts w:ascii="Arial" w:hAnsi="Arial" w:cs="Arial"/>
                <w:b/>
                <w:bCs/>
                <w:sz w:val="20"/>
                <w:szCs w:val="20"/>
              </w:rPr>
              <w:t>neobsahuje stavebné práce</w:t>
            </w:r>
            <w:r w:rsidRPr="005F050E">
              <w:rPr>
                <w:rFonts w:ascii="Arial" w:hAnsi="Arial" w:cs="Arial"/>
                <w:b/>
                <w:bCs/>
                <w:sz w:val="20"/>
                <w:szCs w:val="20"/>
              </w:rPr>
              <w:t xml:space="preserve">, tak sa na príslušnú </w:t>
            </w:r>
            <w:proofErr w:type="spellStart"/>
            <w:r w:rsidRPr="005F050E">
              <w:rPr>
                <w:rFonts w:ascii="Arial" w:hAnsi="Arial" w:cs="Arial"/>
                <w:b/>
                <w:bCs/>
                <w:sz w:val="20"/>
                <w:szCs w:val="20"/>
              </w:rPr>
              <w:t>ŽoPr</w:t>
            </w:r>
            <w:proofErr w:type="spellEnd"/>
            <w:r w:rsidRPr="005F050E">
              <w:rPr>
                <w:rFonts w:ascii="Arial" w:hAnsi="Arial" w:cs="Arial"/>
                <w:b/>
                <w:bCs/>
                <w:sz w:val="20"/>
                <w:szCs w:val="20"/>
              </w:rPr>
              <w:t xml:space="preserve"> táto podmienka neaplikuje.</w:t>
            </w:r>
          </w:p>
        </w:tc>
      </w:tr>
    </w:tbl>
    <w:p w14:paraId="3465AE4D" w14:textId="77777777" w:rsidR="00997F82" w:rsidRPr="001B23D7" w:rsidRDefault="00997F82" w:rsidP="00997F82">
      <w:pPr>
        <w:pStyle w:val="Nadpis3"/>
        <w:keepLines w:val="0"/>
        <w:numPr>
          <w:ilvl w:val="1"/>
          <w:numId w:val="4"/>
        </w:numPr>
        <w:spacing w:before="480" w:after="240" w:line="240" w:lineRule="auto"/>
        <w:ind w:left="709" w:hanging="573"/>
        <w:rPr>
          <w:rFonts w:ascii="Arial" w:hAnsi="Arial" w:cs="Arial"/>
          <w:color w:val="44546A" w:themeColor="text2"/>
          <w:spacing w:val="-2"/>
          <w:szCs w:val="24"/>
          <w:u w:val="single"/>
        </w:rPr>
      </w:pPr>
      <w:r w:rsidRPr="001B23D7">
        <w:rPr>
          <w:rFonts w:ascii="Arial" w:hAnsi="Arial" w:cs="Arial"/>
          <w:color w:val="44546A" w:themeColor="text2"/>
          <w:spacing w:val="-2"/>
          <w:szCs w:val="24"/>
          <w:u w:val="single"/>
        </w:rPr>
        <w:lastRenderedPageBreak/>
        <w:t>Ďalšie podmienky poskytnutia príspevku</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507076" w14:paraId="155F5C45" w14:textId="77777777" w:rsidTr="00687273">
        <w:trPr>
          <w:trHeight w:val="287"/>
        </w:trPr>
        <w:tc>
          <w:tcPr>
            <w:tcW w:w="9776" w:type="dxa"/>
            <w:shd w:val="clear" w:color="auto" w:fill="F2F2F2" w:themeFill="background1" w:themeFillShade="F2"/>
            <w:vAlign w:val="center"/>
          </w:tcPr>
          <w:p w14:paraId="3BDC8176" w14:textId="77777777"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r w:rsidRPr="002451DC">
              <w:rPr>
                <w:rFonts w:ascii="Arial" w:hAnsi="Arial" w:cs="Arial"/>
                <w:b/>
                <w:sz w:val="20"/>
                <w:szCs w:val="20"/>
              </w:rPr>
              <w:t>Podmienka mať vysporiadané majetkovo-právne vzťahy</w:t>
            </w:r>
          </w:p>
        </w:tc>
      </w:tr>
      <w:tr w:rsidR="00997F82" w:rsidRPr="006A79F0" w14:paraId="160FA986" w14:textId="77777777" w:rsidTr="00687273">
        <w:tc>
          <w:tcPr>
            <w:tcW w:w="9776" w:type="dxa"/>
            <w:shd w:val="clear" w:color="auto" w:fill="auto"/>
          </w:tcPr>
          <w:p w14:paraId="066372BA"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
                <w:bCs/>
                <w:sz w:val="20"/>
                <w:szCs w:val="20"/>
              </w:rPr>
              <w:t>Opis podmienky:</w:t>
            </w:r>
          </w:p>
          <w:p w14:paraId="3034EAC4" w14:textId="1F6ACB53" w:rsidR="00997F82" w:rsidRPr="00003CBA" w:rsidRDefault="00997F82" w:rsidP="00CD453C">
            <w:pPr>
              <w:widowControl w:val="0"/>
              <w:spacing w:before="120" w:after="120" w:line="240" w:lineRule="auto"/>
              <w:ind w:left="85" w:right="85"/>
              <w:contextualSpacing/>
              <w:jc w:val="both"/>
              <w:rPr>
                <w:rFonts w:ascii="Arial" w:hAnsi="Arial" w:cs="Arial"/>
                <w:sz w:val="20"/>
                <w:szCs w:val="20"/>
                <w:lang w:eastAsia="en-US"/>
              </w:rPr>
            </w:pPr>
            <w:r w:rsidRPr="00003CBA">
              <w:rPr>
                <w:rFonts w:ascii="Arial" w:hAnsi="Arial" w:cs="Arial"/>
                <w:sz w:val="20"/>
                <w:szCs w:val="20"/>
                <w:lang w:eastAsia="en-US"/>
              </w:rPr>
              <w:t>Žiadateľ musí preukázať (vlastnícke alebo iné) právo k nehnuteľnostiam (pozemkom a/alebo stavbám), na ktorých bude projekt realizovaný a ktoré budú užívané v nadväznosti na zrealizovaný projekt v období udržateľnosti projektu.</w:t>
            </w:r>
            <w:r w:rsidR="00B860B3">
              <w:rPr>
                <w:rFonts w:ascii="Arial" w:hAnsi="Arial" w:cs="Arial"/>
                <w:sz w:val="20"/>
                <w:szCs w:val="20"/>
                <w:lang w:eastAsia="en-US"/>
              </w:rPr>
              <w:t xml:space="preserve"> Uvedené sa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791F2695" w14:textId="77777777" w:rsidR="00997F82" w:rsidRPr="00003CBA" w:rsidRDefault="00997F82" w:rsidP="009A65F5">
            <w:pPr>
              <w:pStyle w:val="Odsekzoznamu"/>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Nehnuteľný majetok môže byť zaťažený ťarchami za podmienky, že žiadna ťarcha nesmie brániť realizácii projektu.</w:t>
            </w:r>
          </w:p>
          <w:p w14:paraId="3B1829F9" w14:textId="2AC359C3" w:rsidR="00997F82" w:rsidRPr="00003CBA" w:rsidRDefault="00997F82" w:rsidP="009A65F5">
            <w:pPr>
              <w:pStyle w:val="Odsekzoznamu"/>
              <w:tabs>
                <w:tab w:val="left" w:pos="4096"/>
              </w:tabs>
              <w:spacing w:before="120" w:after="120" w:line="240" w:lineRule="auto"/>
              <w:ind w:left="85" w:right="85"/>
              <w:contextualSpacing w:val="0"/>
              <w:jc w:val="both"/>
              <w:rPr>
                <w:rFonts w:ascii="Arial" w:hAnsi="Arial" w:cs="Arial"/>
                <w:sz w:val="20"/>
                <w:szCs w:val="20"/>
                <w:lang w:eastAsia="en-US"/>
              </w:rPr>
            </w:pPr>
            <w:r w:rsidRPr="00003CBA">
              <w:rPr>
                <w:rFonts w:ascii="Arial" w:hAnsi="Arial" w:cs="Arial"/>
                <w:sz w:val="20"/>
                <w:szCs w:val="20"/>
                <w:lang w:eastAsia="en-US"/>
              </w:rPr>
              <w:t xml:space="preserve">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podmienky poskytnutia príspevku č. </w:t>
            </w:r>
            <w:r w:rsidRPr="00003CBA">
              <w:rPr>
                <w:rFonts w:ascii="Arial" w:hAnsi="Arial" w:cs="Arial"/>
                <w:sz w:val="20"/>
                <w:szCs w:val="20"/>
                <w:lang w:eastAsia="en-US"/>
              </w:rPr>
              <w:fldChar w:fldCharType="begin"/>
            </w:r>
            <w:r w:rsidRPr="00003CBA">
              <w:rPr>
                <w:rFonts w:ascii="Arial" w:hAnsi="Arial" w:cs="Arial"/>
                <w:sz w:val="20"/>
                <w:szCs w:val="20"/>
                <w:lang w:eastAsia="en-US"/>
              </w:rPr>
              <w:instrText xml:space="preserve"> REF _Ref498795443 \r \h  \* MERGEFORMAT </w:instrText>
            </w:r>
            <w:r w:rsidRPr="00003CBA">
              <w:rPr>
                <w:rFonts w:ascii="Arial" w:hAnsi="Arial" w:cs="Arial"/>
                <w:sz w:val="20"/>
                <w:szCs w:val="20"/>
                <w:lang w:eastAsia="en-US"/>
              </w:rPr>
            </w:r>
            <w:r w:rsidRPr="00003CBA">
              <w:rPr>
                <w:rFonts w:ascii="Arial" w:hAnsi="Arial" w:cs="Arial"/>
                <w:sz w:val="20"/>
                <w:szCs w:val="20"/>
                <w:lang w:eastAsia="en-US"/>
              </w:rPr>
              <w:fldChar w:fldCharType="separate"/>
            </w:r>
            <w:r w:rsidRPr="00003CBA">
              <w:rPr>
                <w:rFonts w:ascii="Arial" w:hAnsi="Arial" w:cs="Arial"/>
                <w:sz w:val="20"/>
                <w:szCs w:val="20"/>
                <w:lang w:eastAsia="en-US"/>
              </w:rPr>
              <w:t>1</w:t>
            </w:r>
            <w:r w:rsidRPr="00003CBA">
              <w:rPr>
                <w:rFonts w:ascii="Arial" w:hAnsi="Arial" w:cs="Arial"/>
                <w:sz w:val="20"/>
                <w:szCs w:val="20"/>
                <w:lang w:eastAsia="en-US"/>
              </w:rPr>
              <w:fldChar w:fldCharType="end"/>
            </w:r>
            <w:r w:rsidR="00243A69">
              <w:rPr>
                <w:rFonts w:ascii="Arial" w:hAnsi="Arial" w:cs="Arial"/>
                <w:sz w:val="20"/>
                <w:szCs w:val="20"/>
                <w:lang w:eastAsia="en-US"/>
              </w:rPr>
              <w:t>3.</w:t>
            </w:r>
          </w:p>
          <w:p w14:paraId="290F1B70" w14:textId="77777777" w:rsidR="00997F82" w:rsidRPr="00003CBA" w:rsidRDefault="00997F82" w:rsidP="009A65F5">
            <w:pPr>
              <w:pStyle w:val="Odsekzoznamu"/>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 xml:space="preserve">Forma preukázania: </w:t>
            </w:r>
          </w:p>
          <w:p w14:paraId="439C5355" w14:textId="77777777" w:rsidR="00997F82" w:rsidRPr="00003CBA" w:rsidRDefault="00997F82" w:rsidP="009A65F5">
            <w:pPr>
              <w:pStyle w:val="Odsekzoznamu"/>
              <w:spacing w:before="120" w:after="120" w:line="240" w:lineRule="auto"/>
              <w:ind w:left="85" w:right="85"/>
              <w:contextualSpacing w:val="0"/>
              <w:jc w:val="both"/>
              <w:rPr>
                <w:rFonts w:ascii="Arial" w:hAnsi="Arial" w:cs="Arial"/>
                <w:bCs/>
                <w:sz w:val="20"/>
                <w:szCs w:val="20"/>
              </w:rPr>
            </w:pPr>
            <w:r w:rsidRPr="00003CBA">
              <w:rPr>
                <w:rFonts w:ascii="Arial" w:hAnsi="Arial" w:cs="Arial"/>
                <w:bCs/>
                <w:sz w:val="20"/>
                <w:szCs w:val="20"/>
              </w:rPr>
              <w:t xml:space="preserve">Osobitná príloha </w:t>
            </w:r>
            <w:proofErr w:type="spellStart"/>
            <w:r w:rsidRPr="00003CBA">
              <w:rPr>
                <w:rFonts w:ascii="Arial" w:hAnsi="Arial" w:cs="Arial"/>
                <w:bCs/>
                <w:sz w:val="20"/>
                <w:szCs w:val="20"/>
              </w:rPr>
              <w:t>ŽoPr</w:t>
            </w:r>
            <w:proofErr w:type="spellEnd"/>
            <w:r w:rsidRPr="00003CBA">
              <w:rPr>
                <w:rFonts w:ascii="Arial" w:hAnsi="Arial" w:cs="Arial"/>
                <w:bCs/>
                <w:sz w:val="20"/>
                <w:szCs w:val="20"/>
              </w:rPr>
              <w:t xml:space="preserve"> - Doklady preukazujúce vysporiadanie majetkovo-právnych vzťahov</w:t>
            </w:r>
          </w:p>
          <w:p w14:paraId="5F35ADD5" w14:textId="77777777" w:rsidR="00997F82" w:rsidRPr="00003CBA" w:rsidRDefault="00997F82" w:rsidP="006B6718">
            <w:pPr>
              <w:pStyle w:val="Odsekzoznamu"/>
              <w:keepNext/>
              <w:spacing w:before="240" w:after="120" w:line="240" w:lineRule="auto"/>
              <w:ind w:left="85" w:right="85"/>
              <w:contextualSpacing w:val="0"/>
              <w:jc w:val="both"/>
              <w:rPr>
                <w:rFonts w:ascii="Arial" w:hAnsi="Arial" w:cs="Arial"/>
                <w:b/>
                <w:bCs/>
                <w:sz w:val="20"/>
                <w:szCs w:val="20"/>
              </w:rPr>
            </w:pPr>
            <w:r w:rsidRPr="00003CBA">
              <w:rPr>
                <w:rFonts w:ascii="Arial" w:hAnsi="Arial" w:cs="Arial"/>
                <w:b/>
                <w:bCs/>
                <w:sz w:val="20"/>
                <w:szCs w:val="20"/>
              </w:rPr>
              <w:t>Spôsob overenia:</w:t>
            </w:r>
          </w:p>
          <w:p w14:paraId="295AA8EF" w14:textId="77777777" w:rsidR="00997F82" w:rsidRPr="00003CBA" w:rsidRDefault="00997F82" w:rsidP="009A65F5">
            <w:pPr>
              <w:pStyle w:val="Odsekzoznamu"/>
              <w:spacing w:before="120" w:after="120" w:line="240" w:lineRule="auto"/>
              <w:ind w:left="85" w:right="85"/>
              <w:jc w:val="both"/>
              <w:rPr>
                <w:rFonts w:ascii="Arial" w:hAnsi="Arial" w:cs="Arial"/>
                <w:b/>
                <w:bCs/>
                <w:sz w:val="20"/>
                <w:szCs w:val="20"/>
              </w:rPr>
            </w:pPr>
            <w:r w:rsidRPr="00003CBA">
              <w:rPr>
                <w:rFonts w:ascii="Arial" w:hAnsi="Arial" w:cs="Arial"/>
                <w:bCs/>
                <w:sz w:val="20"/>
                <w:szCs w:val="20"/>
              </w:rPr>
              <w:t>MAS overí podmienku na základe predložených dokladov.</w:t>
            </w:r>
            <w:r w:rsidRPr="00003CBA">
              <w:rPr>
                <w:rFonts w:ascii="Arial" w:hAnsi="Arial" w:cs="Arial"/>
                <w:sz w:val="20"/>
                <w:szCs w:val="20"/>
              </w:rPr>
              <w:t xml:space="preserve"> </w:t>
            </w:r>
          </w:p>
        </w:tc>
      </w:tr>
      <w:tr w:rsidR="00997F82" w:rsidRPr="00507076" w14:paraId="5056DFB0" w14:textId="77777777" w:rsidTr="00687273">
        <w:trPr>
          <w:trHeight w:val="287"/>
        </w:trPr>
        <w:tc>
          <w:tcPr>
            <w:tcW w:w="9776" w:type="dxa"/>
            <w:shd w:val="clear" w:color="auto" w:fill="F2F2F2" w:themeFill="background1" w:themeFillShade="F2"/>
            <w:vAlign w:val="center"/>
          </w:tcPr>
          <w:p w14:paraId="71E74534" w14:textId="12D9FB58" w:rsidR="00997F82" w:rsidRPr="006D71F3" w:rsidRDefault="00997F82" w:rsidP="00997F82">
            <w:pPr>
              <w:pStyle w:val="Odsekzoznamu"/>
              <w:keepNext/>
              <w:numPr>
                <w:ilvl w:val="0"/>
                <w:numId w:val="6"/>
              </w:numPr>
              <w:spacing w:before="120" w:after="120" w:line="240" w:lineRule="auto"/>
              <w:ind w:left="504" w:right="85" w:hanging="357"/>
              <w:contextualSpacing w:val="0"/>
              <w:rPr>
                <w:rFonts w:ascii="Arial" w:hAnsi="Arial" w:cs="Arial"/>
                <w:b/>
                <w:sz w:val="20"/>
                <w:szCs w:val="20"/>
              </w:rPr>
            </w:pPr>
            <w:bookmarkStart w:id="14" w:name="_Ref498785182"/>
            <w:r w:rsidRPr="00A268F6">
              <w:rPr>
                <w:rFonts w:ascii="Arial" w:hAnsi="Arial" w:cs="Arial"/>
                <w:b/>
                <w:sz w:val="20"/>
                <w:szCs w:val="20"/>
              </w:rPr>
              <w:t>Maximálna a minimálna výška príspevku</w:t>
            </w:r>
            <w:bookmarkEnd w:id="14"/>
          </w:p>
        </w:tc>
      </w:tr>
      <w:tr w:rsidR="00997F82" w:rsidRPr="006A79F0" w14:paraId="335E418D" w14:textId="77777777" w:rsidTr="00687273">
        <w:tc>
          <w:tcPr>
            <w:tcW w:w="9776" w:type="dxa"/>
            <w:shd w:val="clear" w:color="auto" w:fill="auto"/>
          </w:tcPr>
          <w:p w14:paraId="2FD05042" w14:textId="77777777" w:rsidR="00997F82" w:rsidRDefault="00997F82" w:rsidP="00CD453C">
            <w:pPr>
              <w:pStyle w:val="Odsekzoznamu"/>
              <w:spacing w:before="12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Opis podmienky</w:t>
            </w:r>
            <w:r>
              <w:rPr>
                <w:rFonts w:ascii="Arial" w:hAnsi="Arial" w:cs="Arial"/>
                <w:b/>
                <w:bCs/>
                <w:sz w:val="20"/>
                <w:szCs w:val="20"/>
              </w:rPr>
              <w:t xml:space="preserve">: </w:t>
            </w:r>
          </w:p>
          <w:p w14:paraId="65A3CE57" w14:textId="1F81996B" w:rsidR="00997F82" w:rsidRPr="003757C3" w:rsidRDefault="00997F82" w:rsidP="00CD453C">
            <w:pPr>
              <w:pStyle w:val="Odsekzoznamu"/>
              <w:spacing w:before="120" w:after="0" w:line="240" w:lineRule="auto"/>
              <w:ind w:left="85" w:right="85"/>
              <w:contextualSpacing w:val="0"/>
              <w:jc w:val="both"/>
              <w:rPr>
                <w:rFonts w:ascii="Arial" w:hAnsi="Arial" w:cs="Arial"/>
                <w:bCs/>
                <w:sz w:val="20"/>
                <w:szCs w:val="20"/>
              </w:rPr>
            </w:pPr>
            <w:r w:rsidRPr="003757C3">
              <w:rPr>
                <w:rFonts w:ascii="Arial" w:hAnsi="Arial" w:cs="Arial"/>
                <w:bCs/>
                <w:sz w:val="20"/>
                <w:szCs w:val="20"/>
              </w:rPr>
              <w:t>Minimálna výška</w:t>
            </w:r>
            <w:r>
              <w:rPr>
                <w:rFonts w:ascii="Arial" w:hAnsi="Arial" w:cs="Arial"/>
                <w:bCs/>
                <w:sz w:val="20"/>
                <w:szCs w:val="20"/>
              </w:rPr>
              <w:t xml:space="preserve"> príspevku</w:t>
            </w:r>
            <w:r w:rsidR="00243A69">
              <w:rPr>
                <w:rFonts w:ascii="Arial" w:hAnsi="Arial" w:cs="Arial"/>
                <w:bCs/>
                <w:sz w:val="20"/>
                <w:szCs w:val="20"/>
              </w:rPr>
              <w:t>:    5 000,00</w:t>
            </w:r>
            <w:r>
              <w:rPr>
                <w:rFonts w:ascii="Arial" w:hAnsi="Arial" w:cs="Arial"/>
                <w:bCs/>
                <w:sz w:val="20"/>
                <w:szCs w:val="20"/>
              </w:rPr>
              <w:t xml:space="preserve"> EUR</w:t>
            </w:r>
          </w:p>
          <w:p w14:paraId="582FBBB1" w14:textId="6F6534BA" w:rsidR="00997F82" w:rsidRDefault="00997F82" w:rsidP="00CD453C">
            <w:pPr>
              <w:pStyle w:val="Odsekzoznamu"/>
              <w:spacing w:after="120" w:line="240" w:lineRule="auto"/>
              <w:ind w:left="85" w:right="85"/>
              <w:contextualSpacing w:val="0"/>
              <w:jc w:val="both"/>
              <w:rPr>
                <w:rFonts w:ascii="Arial" w:hAnsi="Arial" w:cs="Arial"/>
                <w:bCs/>
                <w:sz w:val="20"/>
                <w:szCs w:val="20"/>
              </w:rPr>
            </w:pPr>
            <w:r w:rsidRPr="003757C3">
              <w:rPr>
                <w:rFonts w:ascii="Arial" w:hAnsi="Arial" w:cs="Arial"/>
                <w:bCs/>
                <w:sz w:val="20"/>
                <w:szCs w:val="20"/>
              </w:rPr>
              <w:t>Maximálna výška</w:t>
            </w:r>
            <w:r>
              <w:rPr>
                <w:rFonts w:ascii="Arial" w:hAnsi="Arial" w:cs="Arial"/>
                <w:bCs/>
                <w:sz w:val="20"/>
                <w:szCs w:val="20"/>
              </w:rPr>
              <w:t xml:space="preserve"> príspevku</w:t>
            </w:r>
            <w:r w:rsidRPr="003757C3">
              <w:rPr>
                <w:rFonts w:ascii="Arial" w:hAnsi="Arial" w:cs="Arial"/>
                <w:bCs/>
                <w:sz w:val="20"/>
                <w:szCs w:val="20"/>
              </w:rPr>
              <w:t>:</w:t>
            </w:r>
            <w:r w:rsidR="00243A69">
              <w:rPr>
                <w:rFonts w:ascii="Arial" w:hAnsi="Arial" w:cs="Arial"/>
                <w:bCs/>
                <w:sz w:val="20"/>
                <w:szCs w:val="20"/>
              </w:rPr>
              <w:t xml:space="preserve"> 40 000,00 </w:t>
            </w:r>
            <w:r>
              <w:rPr>
                <w:rFonts w:ascii="Arial" w:hAnsi="Arial" w:cs="Arial"/>
                <w:bCs/>
                <w:sz w:val="20"/>
                <w:szCs w:val="20"/>
              </w:rPr>
              <w:t xml:space="preserve">EUR </w:t>
            </w:r>
          </w:p>
          <w:p w14:paraId="3A5AC7EC" w14:textId="111D043F" w:rsidR="00372B21" w:rsidRPr="00163553" w:rsidRDefault="00372B21" w:rsidP="00372B21">
            <w:pPr>
              <w:spacing w:after="120" w:line="240" w:lineRule="auto"/>
              <w:ind w:right="85"/>
              <w:jc w:val="both"/>
              <w:rPr>
                <w:rFonts w:ascii="Arial" w:hAnsi="Arial" w:cs="Arial"/>
                <w:b/>
                <w:bCs/>
                <w:sz w:val="20"/>
                <w:szCs w:val="20"/>
              </w:rPr>
            </w:pPr>
            <w:r w:rsidRPr="00283F10">
              <w:rPr>
                <w:rFonts w:ascii="Arial" w:hAnsi="Arial" w:cs="Arial"/>
                <w:bCs/>
                <w:sz w:val="20"/>
                <w:szCs w:val="20"/>
              </w:rPr>
              <w:t>Maximálna výška celkových oprávnených výdavkov</w:t>
            </w:r>
            <w:r>
              <w:rPr>
                <w:rFonts w:ascii="Arial" w:hAnsi="Arial" w:cs="Arial"/>
                <w:bCs/>
                <w:sz w:val="20"/>
                <w:szCs w:val="20"/>
              </w:rPr>
              <w:t xml:space="preserve"> (ďalej aj „COV“) pre účely tejto výzvy</w:t>
            </w:r>
            <w:r w:rsidRPr="00283F10">
              <w:rPr>
                <w:rFonts w:ascii="Arial" w:hAnsi="Arial" w:cs="Arial"/>
                <w:bCs/>
                <w:sz w:val="20"/>
                <w:szCs w:val="20"/>
              </w:rPr>
              <w:t>, z ktor</w:t>
            </w:r>
            <w:r>
              <w:rPr>
                <w:rFonts w:ascii="Arial" w:hAnsi="Arial" w:cs="Arial"/>
                <w:bCs/>
                <w:sz w:val="20"/>
                <w:szCs w:val="20"/>
              </w:rPr>
              <w:t xml:space="preserve">ej </w:t>
            </w:r>
            <w:r w:rsidRPr="00283F10">
              <w:rPr>
                <w:rFonts w:ascii="Arial" w:hAnsi="Arial" w:cs="Arial"/>
                <w:bCs/>
                <w:sz w:val="20"/>
                <w:szCs w:val="20"/>
              </w:rPr>
              <w:t xml:space="preserve">žiadateľ môže </w:t>
            </w:r>
            <w:r>
              <w:rPr>
                <w:rFonts w:ascii="Arial" w:hAnsi="Arial" w:cs="Arial"/>
                <w:bCs/>
                <w:sz w:val="20"/>
                <w:szCs w:val="20"/>
              </w:rPr>
              <w:t xml:space="preserve">žiadať </w:t>
            </w:r>
            <w:r w:rsidRPr="00283F10">
              <w:rPr>
                <w:rFonts w:ascii="Arial" w:hAnsi="Arial" w:cs="Arial"/>
                <w:bCs/>
                <w:sz w:val="20"/>
                <w:szCs w:val="20"/>
              </w:rPr>
              <w:t>príspevok je</w:t>
            </w:r>
            <w:r w:rsidRPr="00163553">
              <w:rPr>
                <w:rFonts w:ascii="Arial" w:hAnsi="Arial" w:cs="Arial"/>
                <w:b/>
                <w:bCs/>
                <w:sz w:val="20"/>
                <w:szCs w:val="20"/>
              </w:rPr>
              <w:t>:</w:t>
            </w:r>
            <w:r w:rsidR="00AA7075">
              <w:rPr>
                <w:rFonts w:ascii="Arial" w:hAnsi="Arial" w:cs="Arial"/>
                <w:b/>
                <w:bCs/>
                <w:sz w:val="20"/>
                <w:szCs w:val="20"/>
              </w:rPr>
              <w:t xml:space="preserve"> 42 105,26 </w:t>
            </w:r>
            <w:r w:rsidRPr="00163553">
              <w:rPr>
                <w:rFonts w:ascii="Arial" w:hAnsi="Arial" w:cs="Arial"/>
                <w:b/>
                <w:bCs/>
                <w:sz w:val="20"/>
                <w:szCs w:val="20"/>
              </w:rPr>
              <w:t>EUR</w:t>
            </w:r>
            <w:r>
              <w:rPr>
                <w:rFonts w:ascii="Arial" w:hAnsi="Arial" w:cs="Arial"/>
                <w:bCs/>
                <w:sz w:val="20"/>
                <w:szCs w:val="20"/>
              </w:rPr>
              <w:t xml:space="preserve">. </w:t>
            </w:r>
            <w:r w:rsidRPr="00163553">
              <w:rPr>
                <w:rFonts w:ascii="Arial" w:hAnsi="Arial" w:cs="Arial"/>
                <w:b/>
                <w:bCs/>
                <w:sz w:val="20"/>
                <w:szCs w:val="20"/>
              </w:rPr>
              <w:t>V prípade, ak sú výdavky projektu väčšie ako je táto suma, je potrebné rozpočet projektu zostaviť tak, že zvyšné výdavky (výdavky nad túto sumu) budú odčlenené do neoprávnených výdavkov a žiadaná výška príspevku bude vypočítaná iba z tejto max. výšky COV.</w:t>
            </w:r>
          </w:p>
          <w:p w14:paraId="4D57D342" w14:textId="77777777" w:rsidR="00997F82" w:rsidRDefault="00997F82" w:rsidP="00CD453C">
            <w:pPr>
              <w:pStyle w:val="Odsekzoznamu"/>
              <w:keepNext/>
              <w:widowControl w:val="0"/>
              <w:spacing w:before="240" w:after="120" w:line="240" w:lineRule="auto"/>
              <w:ind w:left="85" w:right="85"/>
              <w:contextualSpacing w:val="0"/>
              <w:jc w:val="both"/>
              <w:rPr>
                <w:rFonts w:ascii="Arial" w:hAnsi="Arial" w:cs="Arial"/>
                <w:b/>
                <w:bCs/>
                <w:sz w:val="20"/>
                <w:szCs w:val="20"/>
              </w:rPr>
            </w:pPr>
            <w:r w:rsidRPr="00971A5F">
              <w:rPr>
                <w:rFonts w:ascii="Arial" w:hAnsi="Arial" w:cs="Arial"/>
                <w:b/>
                <w:bCs/>
                <w:sz w:val="20"/>
                <w:szCs w:val="20"/>
              </w:rPr>
              <w:t>Forma preukázania:</w:t>
            </w:r>
          </w:p>
          <w:p w14:paraId="3D505EF9" w14:textId="77777777" w:rsidR="00997F82" w:rsidRDefault="00997F82" w:rsidP="00CD453C">
            <w:pPr>
              <w:pStyle w:val="Odsekzoznamu"/>
              <w:spacing w:before="60" w:after="60" w:line="240" w:lineRule="auto"/>
              <w:ind w:left="85" w:right="85"/>
              <w:contextualSpacing w:val="0"/>
              <w:jc w:val="both"/>
              <w:rPr>
                <w:rFonts w:ascii="Arial" w:hAnsi="Arial" w:cs="Arial"/>
                <w:b/>
                <w:bCs/>
                <w:sz w:val="20"/>
                <w:szCs w:val="20"/>
              </w:rPr>
            </w:pPr>
            <w:r w:rsidRPr="000A79E2">
              <w:rPr>
                <w:rFonts w:ascii="Arial" w:hAnsi="Arial" w:cs="Arial"/>
                <w:bCs/>
                <w:sz w:val="20"/>
                <w:szCs w:val="20"/>
              </w:rPr>
              <w:t>Informácie uvedené v žiadosti o príspevok.</w:t>
            </w:r>
            <w:r w:rsidRPr="00971A5F">
              <w:rPr>
                <w:rFonts w:ascii="Arial" w:hAnsi="Arial" w:cs="Arial"/>
                <w:b/>
                <w:bCs/>
                <w:sz w:val="20"/>
                <w:szCs w:val="20"/>
              </w:rPr>
              <w:t xml:space="preserve"> </w:t>
            </w:r>
          </w:p>
          <w:p w14:paraId="4F5841AF" w14:textId="77777777" w:rsidR="00997F82" w:rsidRDefault="00997F82" w:rsidP="00CD453C">
            <w:pPr>
              <w:pStyle w:val="Odsekzoznamu"/>
              <w:spacing w:before="60" w:after="60" w:line="240" w:lineRule="auto"/>
              <w:ind w:left="85" w:right="85"/>
              <w:contextualSpacing w:val="0"/>
              <w:jc w:val="both"/>
              <w:rPr>
                <w:rFonts w:ascii="Arial" w:hAnsi="Arial" w:cs="Arial"/>
                <w:bCs/>
                <w:sz w:val="20"/>
                <w:szCs w:val="20"/>
              </w:rPr>
            </w:pPr>
            <w:r w:rsidRPr="00D950D4">
              <w:rPr>
                <w:rFonts w:ascii="Arial" w:hAnsi="Arial" w:cs="Arial"/>
                <w:bCs/>
                <w:sz w:val="20"/>
                <w:szCs w:val="20"/>
              </w:rPr>
              <w:t xml:space="preserve">Osobitné prílohy </w:t>
            </w:r>
            <w:proofErr w:type="spellStart"/>
            <w:r w:rsidRPr="00D950D4">
              <w:rPr>
                <w:rFonts w:ascii="Arial" w:hAnsi="Arial" w:cs="Arial"/>
                <w:bCs/>
                <w:sz w:val="20"/>
                <w:szCs w:val="20"/>
              </w:rPr>
              <w:t>ŽoPr</w:t>
            </w:r>
            <w:proofErr w:type="spellEnd"/>
            <w:r w:rsidRPr="00D950D4">
              <w:rPr>
                <w:rFonts w:ascii="Arial" w:hAnsi="Arial" w:cs="Arial"/>
                <w:bCs/>
                <w:sz w:val="20"/>
                <w:szCs w:val="20"/>
              </w:rPr>
              <w:t>:</w:t>
            </w:r>
          </w:p>
          <w:p w14:paraId="07DCBE81" w14:textId="77777777" w:rsidR="00997F82" w:rsidRDefault="00997F82" w:rsidP="00CD453C">
            <w:pPr>
              <w:pStyle w:val="Odsekzoznamu"/>
              <w:numPr>
                <w:ilvl w:val="0"/>
                <w:numId w:val="59"/>
              </w:numPr>
              <w:spacing w:after="0" w:line="240" w:lineRule="auto"/>
              <w:ind w:left="709" w:right="85" w:hanging="357"/>
              <w:contextualSpacing w:val="0"/>
              <w:jc w:val="both"/>
              <w:rPr>
                <w:rFonts w:ascii="Arial" w:hAnsi="Arial" w:cs="Arial"/>
                <w:bCs/>
                <w:sz w:val="20"/>
                <w:szCs w:val="20"/>
              </w:rPr>
            </w:pPr>
            <w:r>
              <w:rPr>
                <w:rFonts w:ascii="Arial" w:hAnsi="Arial" w:cs="Arial"/>
                <w:bCs/>
                <w:sz w:val="20"/>
                <w:szCs w:val="20"/>
              </w:rPr>
              <w:t>Rozpočet projektu,</w:t>
            </w:r>
          </w:p>
          <w:p w14:paraId="1D25158C" w14:textId="77777777" w:rsidR="00997F82" w:rsidRDefault="00997F82" w:rsidP="00CD453C">
            <w:pPr>
              <w:pStyle w:val="Odsekzoznamu"/>
              <w:spacing w:before="240" w:after="120" w:line="240" w:lineRule="auto"/>
              <w:ind w:left="85" w:right="85"/>
              <w:contextualSpacing w:val="0"/>
              <w:jc w:val="both"/>
              <w:rPr>
                <w:rFonts w:ascii="Arial" w:hAnsi="Arial" w:cs="Arial"/>
                <w:b/>
                <w:bCs/>
                <w:sz w:val="20"/>
                <w:szCs w:val="20"/>
              </w:rPr>
            </w:pPr>
            <w:r>
              <w:rPr>
                <w:rFonts w:ascii="Arial" w:hAnsi="Arial" w:cs="Arial"/>
                <w:b/>
                <w:bCs/>
                <w:sz w:val="20"/>
                <w:szCs w:val="20"/>
              </w:rPr>
              <w:t>Spôsob overenia:</w:t>
            </w:r>
          </w:p>
          <w:p w14:paraId="66D9249B" w14:textId="7C87CB43" w:rsidR="00997F82" w:rsidRPr="000A79E2" w:rsidRDefault="00997F82" w:rsidP="00CD453C">
            <w:pPr>
              <w:spacing w:before="120" w:after="120" w:line="240" w:lineRule="auto"/>
              <w:ind w:left="85" w:right="85"/>
              <w:jc w:val="both"/>
              <w:rPr>
                <w:rFonts w:ascii="Arial" w:hAnsi="Arial" w:cs="Arial"/>
                <w:bCs/>
                <w:sz w:val="20"/>
                <w:szCs w:val="20"/>
              </w:rPr>
            </w:pPr>
            <w:r w:rsidRPr="000A79E2">
              <w:rPr>
                <w:rFonts w:ascii="Arial" w:hAnsi="Arial" w:cs="Arial"/>
                <w:bCs/>
                <w:sz w:val="20"/>
                <w:szCs w:val="20"/>
              </w:rPr>
              <w:t>MAS overí výšku</w:t>
            </w:r>
            <w:r>
              <w:rPr>
                <w:rFonts w:ascii="Arial" w:hAnsi="Arial" w:cs="Arial"/>
                <w:bCs/>
                <w:sz w:val="20"/>
                <w:szCs w:val="20"/>
              </w:rPr>
              <w:t xml:space="preserve"> požadovaného</w:t>
            </w:r>
            <w:r w:rsidRPr="000A79E2">
              <w:rPr>
                <w:rFonts w:ascii="Arial" w:hAnsi="Arial" w:cs="Arial"/>
                <w:bCs/>
                <w:sz w:val="20"/>
                <w:szCs w:val="20"/>
              </w:rPr>
              <w:t xml:space="preserve"> príspevku podľa </w:t>
            </w:r>
            <w:r>
              <w:rPr>
                <w:rFonts w:ascii="Arial" w:hAnsi="Arial" w:cs="Arial"/>
                <w:bCs/>
                <w:sz w:val="20"/>
                <w:szCs w:val="20"/>
              </w:rPr>
              <w:t>informácií uvedených v žiadosti o</w:t>
            </w:r>
            <w:r w:rsidR="00AA7075">
              <w:rPr>
                <w:rFonts w:ascii="Arial" w:hAnsi="Arial" w:cs="Arial"/>
                <w:bCs/>
                <w:sz w:val="20"/>
                <w:szCs w:val="20"/>
              </w:rPr>
              <w:t> </w:t>
            </w:r>
            <w:r>
              <w:rPr>
                <w:rFonts w:ascii="Arial" w:hAnsi="Arial" w:cs="Arial"/>
                <w:bCs/>
                <w:sz w:val="20"/>
                <w:szCs w:val="20"/>
              </w:rPr>
              <w:t>príspevok</w:t>
            </w:r>
            <w:r w:rsidR="00AA7075">
              <w:rPr>
                <w:rFonts w:ascii="Arial" w:hAnsi="Arial" w:cs="Arial"/>
                <w:bCs/>
                <w:sz w:val="20"/>
                <w:szCs w:val="20"/>
              </w:rPr>
              <w:t>.</w:t>
            </w:r>
          </w:p>
        </w:tc>
      </w:tr>
    </w:tbl>
    <w:p w14:paraId="0A221714" w14:textId="77777777" w:rsidR="00997F82" w:rsidRPr="00696061" w:rsidRDefault="00997F82" w:rsidP="004461E5">
      <w:pPr>
        <w:pStyle w:val="Default"/>
        <w:spacing w:before="240" w:after="240"/>
        <w:jc w:val="both"/>
        <w:rPr>
          <w:color w:val="auto"/>
          <w:szCs w:val="20"/>
          <w:lang w:eastAsia="cs-CZ"/>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0B83F528" w14:textId="77777777" w:rsidTr="004461E5">
        <w:tc>
          <w:tcPr>
            <w:tcW w:w="9810" w:type="dxa"/>
            <w:shd w:val="clear" w:color="auto" w:fill="9CC2E5" w:themeFill="accent1" w:themeFillTint="99"/>
          </w:tcPr>
          <w:p w14:paraId="58DC03A0" w14:textId="77777777" w:rsidR="00997F82" w:rsidRPr="006E74D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Náležitosti príloh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6060C5D0" w14:textId="24C581EE" w:rsidR="00997F82" w:rsidRDefault="00997F82" w:rsidP="00374B3F">
      <w:pPr>
        <w:spacing w:before="120" w:after="120" w:line="240" w:lineRule="auto"/>
        <w:ind w:right="-142"/>
        <w:jc w:val="both"/>
        <w:rPr>
          <w:rFonts w:ascii="Arial" w:hAnsi="Arial" w:cs="Arial"/>
          <w:bCs/>
          <w:sz w:val="20"/>
          <w:szCs w:val="20"/>
          <w:u w:val="single"/>
        </w:rPr>
      </w:pPr>
      <w:bookmarkStart w:id="15" w:name="_Hlk20666014"/>
      <w:r>
        <w:rPr>
          <w:rFonts w:ascii="Arial" w:hAnsi="Arial" w:cs="Arial"/>
          <w:bCs/>
          <w:sz w:val="20"/>
          <w:szCs w:val="20"/>
        </w:rPr>
        <w:t xml:space="preserve">V tejto kapitole výzvy sú uvedené inštrukcie k jednotlivým prílohám </w:t>
      </w:r>
      <w:proofErr w:type="spellStart"/>
      <w:r>
        <w:rPr>
          <w:rFonts w:ascii="Arial" w:hAnsi="Arial" w:cs="Arial"/>
          <w:bCs/>
          <w:sz w:val="20"/>
          <w:szCs w:val="20"/>
        </w:rPr>
        <w:t>ŽoPr</w:t>
      </w:r>
      <w:proofErr w:type="spellEnd"/>
      <w:r>
        <w:rPr>
          <w:rFonts w:ascii="Arial" w:hAnsi="Arial" w:cs="Arial"/>
          <w:bCs/>
          <w:sz w:val="20"/>
          <w:szCs w:val="20"/>
        </w:rPr>
        <w:t xml:space="preserve">, ktoré slúžia na preukázanie splnenia jednotlivých podmienok poskytnutia príspevku. Číslovanie jednotlivých kapitol korešponduje s číselným označením príslušných príloh </w:t>
      </w:r>
      <w:proofErr w:type="spellStart"/>
      <w:r>
        <w:rPr>
          <w:rFonts w:ascii="Arial" w:hAnsi="Arial" w:cs="Arial"/>
          <w:bCs/>
          <w:sz w:val="20"/>
          <w:szCs w:val="20"/>
        </w:rPr>
        <w:t>ŽoPr</w:t>
      </w:r>
      <w:proofErr w:type="spellEnd"/>
      <w:r>
        <w:rPr>
          <w:rFonts w:ascii="Arial" w:hAnsi="Arial" w:cs="Arial"/>
          <w:bCs/>
          <w:sz w:val="20"/>
          <w:szCs w:val="20"/>
        </w:rPr>
        <w:t xml:space="preserve">. Označenie kapitoly </w:t>
      </w:r>
      <w:r w:rsidRPr="00C37754">
        <w:rPr>
          <w:rFonts w:ascii="Arial" w:hAnsi="Arial" w:cs="Arial"/>
          <w:bCs/>
          <w:i/>
          <w:sz w:val="20"/>
          <w:szCs w:val="20"/>
        </w:rPr>
        <w:t>3.1 Splnomocnenie</w:t>
      </w:r>
      <w:r>
        <w:rPr>
          <w:rFonts w:ascii="Arial" w:hAnsi="Arial" w:cs="Arial"/>
          <w:bCs/>
          <w:sz w:val="20"/>
          <w:szCs w:val="20"/>
        </w:rPr>
        <w:t xml:space="preserve"> znamená, že</w:t>
      </w:r>
      <w:r>
        <w:rPr>
          <w:rFonts w:ascii="Arial" w:hAnsi="Arial" w:cs="Arial"/>
          <w:bCs/>
          <w:sz w:val="20"/>
          <w:szCs w:val="20"/>
          <w:u w:val="single"/>
        </w:rPr>
        <w:t xml:space="preserve"> Splnomocnenie bude (v prípade, že ho žiadateľ k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prikladá) označené č. 1. Číslovanie príloh je potrebné zachovať aj </w:t>
      </w:r>
      <w:r w:rsidR="009E612F">
        <w:rPr>
          <w:rFonts w:ascii="Arial" w:hAnsi="Arial" w:cs="Arial"/>
          <w:bCs/>
          <w:sz w:val="20"/>
          <w:szCs w:val="20"/>
          <w:u w:val="single"/>
        </w:rPr>
        <w:t>v </w:t>
      </w:r>
      <w:r>
        <w:rPr>
          <w:rFonts w:ascii="Arial" w:hAnsi="Arial" w:cs="Arial"/>
          <w:bCs/>
          <w:sz w:val="20"/>
          <w:szCs w:val="20"/>
          <w:u w:val="single"/>
        </w:rPr>
        <w:t xml:space="preserve">prípade, že niektoré z príloh nie sú pre žiadateľa relevantné, a teda ich nepredkladá, Príloha </w:t>
      </w:r>
      <w:proofErr w:type="spellStart"/>
      <w:r>
        <w:rPr>
          <w:rFonts w:ascii="Arial" w:hAnsi="Arial" w:cs="Arial"/>
          <w:bCs/>
          <w:sz w:val="20"/>
          <w:szCs w:val="20"/>
          <w:u w:val="single"/>
        </w:rPr>
        <w:t>ŽoPr</w:t>
      </w:r>
      <w:proofErr w:type="spellEnd"/>
      <w:r>
        <w:rPr>
          <w:rFonts w:ascii="Arial" w:hAnsi="Arial" w:cs="Arial"/>
          <w:bCs/>
          <w:sz w:val="20"/>
          <w:szCs w:val="20"/>
          <w:u w:val="single"/>
        </w:rPr>
        <w:t xml:space="preserve"> môže pozostávať aj z viacerých samostatných dokumentov. </w:t>
      </w:r>
    </w:p>
    <w:p w14:paraId="638CAB20" w14:textId="14DC1284" w:rsidR="00FB4919" w:rsidRPr="00C37754" w:rsidRDefault="00FB4919" w:rsidP="00374B3F">
      <w:pPr>
        <w:spacing w:before="120" w:after="120" w:line="240" w:lineRule="auto"/>
        <w:ind w:right="-142"/>
        <w:jc w:val="both"/>
        <w:rPr>
          <w:rFonts w:ascii="Arial" w:hAnsi="Arial" w:cs="Arial"/>
          <w:bCs/>
          <w:sz w:val="20"/>
          <w:szCs w:val="20"/>
          <w:u w:val="single"/>
        </w:rPr>
      </w:pPr>
      <w:r>
        <w:rPr>
          <w:rFonts w:ascii="Arial" w:hAnsi="Arial" w:cs="Arial"/>
          <w:bCs/>
          <w:sz w:val="20"/>
          <w:szCs w:val="20"/>
          <w:u w:val="single"/>
        </w:rPr>
        <w:t>MAS má právo, v prípade pochybností o splnení niektorej z podmienok poskytnutia príspevku, vyžiadať si aj ďalšie doklady nad rámec definovaný vo výzve.</w:t>
      </w:r>
    </w:p>
    <w:tbl>
      <w:tblPr>
        <w:tblStyle w:val="Mriekatabuky"/>
        <w:tblW w:w="9776" w:type="dxa"/>
        <w:tblLayout w:type="fixed"/>
        <w:tblCellMar>
          <w:left w:w="57" w:type="dxa"/>
          <w:right w:w="57" w:type="dxa"/>
        </w:tblCellMar>
        <w:tblLook w:val="04A0" w:firstRow="1" w:lastRow="0" w:firstColumn="1" w:lastColumn="0" w:noHBand="0" w:noVBand="1"/>
      </w:tblPr>
      <w:tblGrid>
        <w:gridCol w:w="9776"/>
      </w:tblGrid>
      <w:tr w:rsidR="00997F82" w:rsidRPr="006A79F0" w14:paraId="2262ED89" w14:textId="77777777" w:rsidTr="004461E5">
        <w:trPr>
          <w:trHeight w:val="287"/>
        </w:trPr>
        <w:tc>
          <w:tcPr>
            <w:tcW w:w="9776" w:type="dxa"/>
            <w:shd w:val="clear" w:color="auto" w:fill="F2F2F2" w:themeFill="background1" w:themeFillShade="F2"/>
            <w:vAlign w:val="center"/>
          </w:tcPr>
          <w:bookmarkEnd w:id="15"/>
          <w:p w14:paraId="1D716601" w14:textId="77777777" w:rsidR="00997F82" w:rsidRPr="002C3A60" w:rsidRDefault="00997F82" w:rsidP="00FB4919">
            <w:pPr>
              <w:pStyle w:val="Odsekzoznamu"/>
              <w:keepNext/>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lastRenderedPageBreak/>
              <w:t>Splnomocnenie</w:t>
            </w:r>
          </w:p>
        </w:tc>
      </w:tr>
      <w:tr w:rsidR="00997F82" w:rsidRPr="006A79F0" w14:paraId="18196D6F" w14:textId="77777777" w:rsidTr="004461E5">
        <w:tc>
          <w:tcPr>
            <w:tcW w:w="9776" w:type="dxa"/>
            <w:tcBorders>
              <w:bottom w:val="single" w:sz="4" w:space="0" w:color="auto"/>
            </w:tcBorders>
            <w:shd w:val="clear" w:color="auto" w:fill="auto"/>
          </w:tcPr>
          <w:p w14:paraId="483F6AF3" w14:textId="77777777" w:rsidR="00997F82" w:rsidRDefault="00997F82" w:rsidP="009A65F5">
            <w:pPr>
              <w:pStyle w:val="Odsekzoznamu"/>
              <w:spacing w:before="120" w:after="120" w:line="240" w:lineRule="auto"/>
              <w:ind w:left="85" w:right="85"/>
              <w:contextualSpacing w:val="0"/>
              <w:jc w:val="both"/>
              <w:rPr>
                <w:rFonts w:ascii="Arial" w:hAnsi="Arial" w:cs="Arial"/>
                <w:bCs/>
                <w:sz w:val="20"/>
                <w:szCs w:val="20"/>
              </w:rPr>
            </w:pPr>
            <w:r w:rsidRPr="002C3A60">
              <w:rPr>
                <w:rFonts w:ascii="Arial" w:hAnsi="Arial" w:cs="Arial"/>
                <w:bCs/>
                <w:sz w:val="20"/>
                <w:szCs w:val="20"/>
              </w:rPr>
              <w:t xml:space="preserve">V prípade, ak štatutárny orgán žiadateľa splnomocní na úkony súvisiace s predložením a/alebo </w:t>
            </w:r>
            <w:r>
              <w:rPr>
                <w:rFonts w:ascii="Arial" w:hAnsi="Arial" w:cs="Arial"/>
                <w:bCs/>
                <w:sz w:val="20"/>
                <w:szCs w:val="20"/>
              </w:rPr>
              <w:t xml:space="preserve">schvaľovaním </w:t>
            </w:r>
            <w:proofErr w:type="spellStart"/>
            <w:r>
              <w:rPr>
                <w:rFonts w:ascii="Arial" w:hAnsi="Arial" w:cs="Arial"/>
                <w:bCs/>
                <w:sz w:val="20"/>
                <w:szCs w:val="20"/>
              </w:rPr>
              <w:t>ŽoPr</w:t>
            </w:r>
            <w:proofErr w:type="spellEnd"/>
            <w:r w:rsidRPr="002C3A60">
              <w:rPr>
                <w:rFonts w:ascii="Arial" w:hAnsi="Arial" w:cs="Arial"/>
                <w:bCs/>
                <w:sz w:val="20"/>
                <w:szCs w:val="20"/>
              </w:rPr>
              <w:t xml:space="preserve"> inú osobu/osoby, je potrebné predložiť </w:t>
            </w:r>
            <w:r>
              <w:rPr>
                <w:rFonts w:ascii="Arial" w:hAnsi="Arial" w:cs="Arial"/>
                <w:bCs/>
                <w:sz w:val="20"/>
                <w:szCs w:val="20"/>
              </w:rPr>
              <w:t>k </w:t>
            </w:r>
            <w:proofErr w:type="spellStart"/>
            <w:r>
              <w:rPr>
                <w:rFonts w:ascii="Arial" w:hAnsi="Arial" w:cs="Arial"/>
                <w:bCs/>
                <w:sz w:val="20"/>
                <w:szCs w:val="20"/>
              </w:rPr>
              <w:t>ŽoPr</w:t>
            </w:r>
            <w:proofErr w:type="spellEnd"/>
            <w:r>
              <w:rPr>
                <w:rFonts w:ascii="Arial" w:hAnsi="Arial" w:cs="Arial"/>
                <w:bCs/>
                <w:sz w:val="20"/>
                <w:szCs w:val="20"/>
              </w:rPr>
              <w:t xml:space="preserve"> </w:t>
            </w:r>
            <w:r w:rsidRPr="002C3A60">
              <w:rPr>
                <w:rFonts w:ascii="Arial" w:hAnsi="Arial" w:cs="Arial"/>
                <w:bCs/>
                <w:sz w:val="20"/>
                <w:szCs w:val="20"/>
              </w:rPr>
              <w:t>plnomocenstvo s úradne osvedčeným podpisom štatutárneho orgánu žiadateľa, ktorým štatutárny orgán žiadateľa oprávňuje danú osobu/osoby na predmetné úkony, resp. v prípade obce, pri poverení zástupcu starostu, písomné poverenie starostu v zmysle §13b zákona č. 369/1990 Zb. o obecnom zriadení v znení neskorších predpisov pre zástupcu starostu.</w:t>
            </w:r>
          </w:p>
          <w:p w14:paraId="43F6BF5F" w14:textId="77777777" w:rsidR="00997F82" w:rsidRPr="00AD6A4C" w:rsidRDefault="00997F82" w:rsidP="009A65F5">
            <w:pPr>
              <w:pStyle w:val="Odsekzoznamu"/>
              <w:spacing w:before="120" w:after="120" w:line="240" w:lineRule="auto"/>
              <w:ind w:left="85" w:right="85"/>
              <w:contextualSpacing w:val="0"/>
              <w:jc w:val="both"/>
              <w:rPr>
                <w:rFonts w:ascii="Arial" w:hAnsi="Arial" w:cs="Arial"/>
                <w:bCs/>
                <w:sz w:val="20"/>
                <w:szCs w:val="20"/>
              </w:rPr>
            </w:pPr>
            <w:r w:rsidRPr="00AD6A4C">
              <w:rPr>
                <w:rFonts w:ascii="Arial" w:hAnsi="Arial" w:cs="Arial"/>
                <w:bCs/>
                <w:sz w:val="20"/>
                <w:szCs w:val="20"/>
              </w:rPr>
              <w:t>Plnomocenstvo musí obsahovať minimálne:</w:t>
            </w:r>
          </w:p>
          <w:p w14:paraId="6C188A35"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štatutárneho orgánu žiadateľa;</w:t>
            </w:r>
          </w:p>
          <w:p w14:paraId="047B0646"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označenie a podpis každej splnomocnenej osoby;</w:t>
            </w:r>
          </w:p>
          <w:p w14:paraId="7EAC5802" w14:textId="77777777" w:rsidR="00997F82" w:rsidRPr="002C3A60"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rozsah splnomocnenia, t. j. identifikácia úkonov, na ktoré sú osoby splnomocnené;</w:t>
            </w:r>
          </w:p>
          <w:p w14:paraId="34B947DA" w14:textId="77777777" w:rsidR="00997F82" w:rsidRDefault="00997F82" w:rsidP="009A65F5">
            <w:pPr>
              <w:pStyle w:val="Odsekzoznamu"/>
              <w:numPr>
                <w:ilvl w:val="0"/>
                <w:numId w:val="24"/>
              </w:numPr>
              <w:spacing w:before="60" w:after="60" w:line="240" w:lineRule="auto"/>
              <w:contextualSpacing w:val="0"/>
              <w:jc w:val="both"/>
              <w:rPr>
                <w:rFonts w:ascii="Arial" w:hAnsi="Arial" w:cs="Arial"/>
                <w:bCs/>
                <w:sz w:val="20"/>
                <w:szCs w:val="20"/>
              </w:rPr>
            </w:pPr>
            <w:r w:rsidRPr="002C3A60">
              <w:rPr>
                <w:rFonts w:ascii="Arial" w:hAnsi="Arial" w:cs="Arial"/>
                <w:bCs/>
                <w:sz w:val="20"/>
                <w:szCs w:val="20"/>
              </w:rPr>
              <w:t>dátum udelenia plnomocenstva.</w:t>
            </w:r>
          </w:p>
          <w:p w14:paraId="242AC6CD" w14:textId="2B0D077E" w:rsidR="00997F82" w:rsidRPr="002C3A60" w:rsidRDefault="00997F82" w:rsidP="00B860B3">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 xml:space="preserve">Vzor splnomocnenia tvorí súčasť príloh k </w:t>
            </w:r>
            <w:proofErr w:type="spellStart"/>
            <w:r>
              <w:rPr>
                <w:rFonts w:ascii="Arial" w:hAnsi="Arial" w:cs="Arial"/>
                <w:bCs/>
                <w:sz w:val="20"/>
                <w:szCs w:val="20"/>
              </w:rPr>
              <w:t>ŽoPr</w:t>
            </w:r>
            <w:proofErr w:type="spellEnd"/>
            <w:r>
              <w:rPr>
                <w:rFonts w:ascii="Arial" w:hAnsi="Arial" w:cs="Arial"/>
                <w:bCs/>
                <w:sz w:val="20"/>
                <w:szCs w:val="20"/>
              </w:rPr>
              <w:t>.</w:t>
            </w:r>
          </w:p>
        </w:tc>
      </w:tr>
      <w:tr w:rsidR="00997F82" w:rsidRPr="009E297B" w14:paraId="357901B5" w14:textId="77777777" w:rsidTr="004461E5">
        <w:tblPrEx>
          <w:tblCellMar>
            <w:left w:w="108" w:type="dxa"/>
            <w:right w:w="108" w:type="dxa"/>
          </w:tblCellMar>
        </w:tblPrEx>
        <w:trPr>
          <w:trHeight w:val="287"/>
        </w:trPr>
        <w:tc>
          <w:tcPr>
            <w:tcW w:w="9776" w:type="dxa"/>
            <w:shd w:val="clear" w:color="auto" w:fill="F2F2F2" w:themeFill="background1" w:themeFillShade="F2"/>
          </w:tcPr>
          <w:p w14:paraId="79546379" w14:textId="77777777" w:rsidR="00997F82" w:rsidRPr="002C3A60"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t>Uznesenie, resp. výpis z uznesenia o schválení programu rozvoja a</w:t>
            </w:r>
            <w:r>
              <w:rPr>
                <w:rFonts w:ascii="Arial" w:hAnsi="Arial" w:cs="Arial"/>
                <w:b/>
                <w:color w:val="44546A" w:themeColor="text2"/>
                <w:szCs w:val="19"/>
              </w:rPr>
              <w:t> </w:t>
            </w:r>
            <w:r w:rsidRPr="00B1324F">
              <w:rPr>
                <w:rFonts w:ascii="Arial" w:hAnsi="Arial" w:cs="Arial"/>
                <w:b/>
                <w:color w:val="44546A" w:themeColor="text2"/>
                <w:szCs w:val="19"/>
              </w:rPr>
              <w:t>príslušnej územnoplánovacej dokumentácie</w:t>
            </w:r>
          </w:p>
        </w:tc>
      </w:tr>
      <w:tr w:rsidR="00997F82" w:rsidRPr="006A79F0" w14:paraId="6FF940D9" w14:textId="77777777" w:rsidTr="004461E5">
        <w:tblPrEx>
          <w:tblCellMar>
            <w:left w:w="108" w:type="dxa"/>
            <w:right w:w="108" w:type="dxa"/>
          </w:tblCellMar>
        </w:tblPrEx>
        <w:tc>
          <w:tcPr>
            <w:tcW w:w="9776" w:type="dxa"/>
            <w:tcBorders>
              <w:bottom w:val="single" w:sz="4" w:space="0" w:color="auto"/>
            </w:tcBorders>
          </w:tcPr>
          <w:p w14:paraId="7E435431" w14:textId="77777777" w:rsidR="00997F82" w:rsidRPr="00D01EF0" w:rsidRDefault="00997F82" w:rsidP="00BB13CD">
            <w:pPr>
              <w:widowControl w:val="0"/>
              <w:spacing w:before="120" w:after="120" w:line="240" w:lineRule="auto"/>
              <w:ind w:left="33"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w:t>
            </w:r>
            <w:r>
              <w:rPr>
                <w:rFonts w:ascii="Arial" w:hAnsi="Arial" w:cs="Arial"/>
                <w:bCs/>
                <w:sz w:val="20"/>
                <w:szCs w:val="20"/>
              </w:rPr>
              <w:t>o</w:t>
            </w:r>
            <w:r w:rsidRPr="00B1324F">
              <w:rPr>
                <w:rFonts w:ascii="Arial" w:hAnsi="Arial" w:cs="Arial"/>
                <w:bCs/>
                <w:sz w:val="20"/>
                <w:szCs w:val="20"/>
              </w:rPr>
              <w:t>P</w:t>
            </w:r>
            <w:r>
              <w:rPr>
                <w:rFonts w:ascii="Arial" w:hAnsi="Arial" w:cs="Arial"/>
                <w:bCs/>
                <w:sz w:val="20"/>
                <w:szCs w:val="20"/>
              </w:rPr>
              <w:t>r</w:t>
            </w:r>
            <w:proofErr w:type="spellEnd"/>
            <w:r w:rsidRPr="00B1324F">
              <w:rPr>
                <w:rFonts w:ascii="Arial" w:hAnsi="Arial" w:cs="Arial"/>
                <w:bCs/>
                <w:sz w:val="20"/>
                <w:szCs w:val="20"/>
              </w:rPr>
              <w:t xml:space="preserve"> žiadateľ, </w:t>
            </w:r>
            <w:r>
              <w:rPr>
                <w:rFonts w:ascii="Arial" w:hAnsi="Arial" w:cs="Arial"/>
                <w:bCs/>
                <w:sz w:val="20"/>
                <w:szCs w:val="20"/>
              </w:rPr>
              <w:t xml:space="preserve">ktorým je obec, predkladá </w:t>
            </w:r>
            <w:proofErr w:type="spellStart"/>
            <w:r>
              <w:rPr>
                <w:rFonts w:ascii="Arial" w:hAnsi="Arial" w:cs="Arial"/>
                <w:bCs/>
                <w:sz w:val="20"/>
                <w:szCs w:val="20"/>
              </w:rPr>
              <w:t>sken</w:t>
            </w:r>
            <w:proofErr w:type="spellEnd"/>
            <w:r>
              <w:rPr>
                <w:rFonts w:ascii="Arial" w:hAnsi="Arial" w:cs="Arial"/>
                <w:bCs/>
                <w:sz w:val="20"/>
                <w:szCs w:val="20"/>
              </w:rPr>
              <w:t xml:space="preserve"> u</w:t>
            </w:r>
            <w:r w:rsidRPr="00B1324F">
              <w:rPr>
                <w:rFonts w:ascii="Arial" w:hAnsi="Arial" w:cs="Arial"/>
                <w:bCs/>
                <w:sz w:val="20"/>
                <w:szCs w:val="20"/>
              </w:rPr>
              <w:t>znesenia (výpisu z uznesenia) o</w:t>
            </w:r>
            <w:r>
              <w:rPr>
                <w:rFonts w:ascii="Arial" w:hAnsi="Arial" w:cs="Arial"/>
                <w:bCs/>
                <w:sz w:val="20"/>
                <w:szCs w:val="20"/>
              </w:rPr>
              <w:t> </w:t>
            </w:r>
            <w:r w:rsidRPr="00B1324F">
              <w:rPr>
                <w:rFonts w:ascii="Arial" w:hAnsi="Arial" w:cs="Arial"/>
                <w:bCs/>
                <w:sz w:val="20"/>
                <w:szCs w:val="20"/>
              </w:rPr>
              <w:t xml:space="preserve">schválení programu obce, resp. spoločného programu rozvoja obcí a </w:t>
            </w:r>
            <w:proofErr w:type="spellStart"/>
            <w:r w:rsidRPr="00B1324F">
              <w:rPr>
                <w:rFonts w:ascii="Arial" w:hAnsi="Arial" w:cs="Arial"/>
                <w:bCs/>
                <w:sz w:val="20"/>
                <w:szCs w:val="20"/>
              </w:rPr>
              <w:t>sken</w:t>
            </w:r>
            <w:proofErr w:type="spellEnd"/>
            <w:r w:rsidRPr="00B1324F">
              <w:rPr>
                <w:rFonts w:ascii="Arial" w:hAnsi="Arial" w:cs="Arial"/>
                <w:bCs/>
                <w:sz w:val="20"/>
                <w:szCs w:val="20"/>
              </w:rPr>
              <w:t xml:space="preserve"> uznesenia (výpisu z</w:t>
            </w:r>
            <w:r>
              <w:rPr>
                <w:rFonts w:ascii="Arial" w:hAnsi="Arial" w:cs="Arial"/>
                <w:bCs/>
                <w:sz w:val="20"/>
                <w:szCs w:val="20"/>
              </w:rPr>
              <w:t> </w:t>
            </w:r>
            <w:r w:rsidRPr="00B1324F">
              <w:rPr>
                <w:rFonts w:ascii="Arial" w:hAnsi="Arial" w:cs="Arial"/>
                <w:bCs/>
                <w:sz w:val="20"/>
                <w:szCs w:val="20"/>
              </w:rPr>
              <w:t>uznesenia) o schválení príslušnej</w:t>
            </w:r>
            <w:r>
              <w:rPr>
                <w:rFonts w:ascii="Arial" w:hAnsi="Arial" w:cs="Arial"/>
                <w:bCs/>
                <w:sz w:val="20"/>
                <w:szCs w:val="20"/>
              </w:rPr>
              <w:t xml:space="preserve"> územnoplánovacej </w:t>
            </w:r>
            <w:r w:rsidRPr="00D01EF0">
              <w:rPr>
                <w:rFonts w:ascii="Arial" w:hAnsi="Arial" w:cs="Arial"/>
                <w:bCs/>
                <w:sz w:val="20"/>
                <w:szCs w:val="20"/>
              </w:rPr>
              <w:t>dokumentácie.</w:t>
            </w:r>
          </w:p>
          <w:p w14:paraId="7801DB07" w14:textId="4022EBD4" w:rsidR="00997F82" w:rsidRPr="00D01EF0" w:rsidRDefault="00997F82" w:rsidP="00BB13CD">
            <w:pPr>
              <w:pStyle w:val="Odsekzoznamu"/>
              <w:widowControl w:val="0"/>
              <w:spacing w:before="120" w:after="120" w:line="240" w:lineRule="auto"/>
              <w:ind w:left="33" w:right="85"/>
              <w:contextualSpacing w:val="0"/>
              <w:jc w:val="both"/>
              <w:rPr>
                <w:rFonts w:ascii="Arial" w:hAnsi="Arial" w:cs="Arial"/>
                <w:bCs/>
                <w:sz w:val="20"/>
                <w:szCs w:val="20"/>
              </w:rPr>
            </w:pPr>
            <w:r w:rsidRPr="00D01EF0">
              <w:rPr>
                <w:rFonts w:ascii="Arial" w:hAnsi="Arial" w:cs="Arial"/>
                <w:bCs/>
                <w:sz w:val="20"/>
                <w:szCs w:val="20"/>
              </w:rPr>
              <w:t>V prípade, ak sú príslušné uznesenia zverejnené na webovom sídle obce</w:t>
            </w:r>
            <w:r>
              <w:rPr>
                <w:rFonts w:ascii="Arial" w:hAnsi="Arial" w:cs="Arial"/>
                <w:bCs/>
                <w:sz w:val="20"/>
                <w:szCs w:val="20"/>
              </w:rPr>
              <w:t>,</w:t>
            </w:r>
            <w:r w:rsidRPr="00D01EF0">
              <w:rPr>
                <w:rFonts w:ascii="Arial" w:hAnsi="Arial" w:cs="Arial"/>
                <w:bCs/>
                <w:sz w:val="20"/>
                <w:szCs w:val="20"/>
              </w:rPr>
              <w:t xml:space="preserve"> uvedie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odkaz (</w:t>
            </w:r>
            <w:proofErr w:type="spellStart"/>
            <w:r w:rsidRPr="00D01EF0">
              <w:rPr>
                <w:rFonts w:ascii="Arial" w:hAnsi="Arial" w:cs="Arial"/>
                <w:bCs/>
                <w:sz w:val="20"/>
                <w:szCs w:val="20"/>
              </w:rPr>
              <w:t>link</w:t>
            </w:r>
            <w:proofErr w:type="spellEnd"/>
            <w:r w:rsidRPr="00D01EF0">
              <w:rPr>
                <w:rFonts w:ascii="Arial" w:hAnsi="Arial" w:cs="Arial"/>
                <w:bCs/>
                <w:sz w:val="20"/>
                <w:szCs w:val="20"/>
              </w:rPr>
              <w:t>, resp. hypert</w:t>
            </w:r>
            <w:r w:rsidR="00573362">
              <w:rPr>
                <w:rFonts w:ascii="Arial" w:hAnsi="Arial" w:cs="Arial"/>
                <w:bCs/>
                <w:sz w:val="20"/>
                <w:szCs w:val="20"/>
              </w:rPr>
              <w:t>e</w:t>
            </w:r>
            <w:r w:rsidRPr="00D01EF0">
              <w:rPr>
                <w:rFonts w:ascii="Arial" w:hAnsi="Arial" w:cs="Arial"/>
                <w:bCs/>
                <w:sz w:val="20"/>
                <w:szCs w:val="20"/>
              </w:rPr>
              <w:t>xtový odkaz) na tieto dokumenty.</w:t>
            </w:r>
          </w:p>
          <w:p w14:paraId="10B44CF6" w14:textId="33998F0B" w:rsidR="00997F82" w:rsidRPr="002C3A60" w:rsidRDefault="00997F82" w:rsidP="00FA7A1A">
            <w:pPr>
              <w:spacing w:before="120" w:after="120" w:line="240" w:lineRule="auto"/>
              <w:ind w:left="33" w:right="85"/>
              <w:jc w:val="both"/>
              <w:rPr>
                <w:rFonts w:ascii="Arial" w:hAnsi="Arial" w:cs="Arial"/>
                <w:bCs/>
                <w:sz w:val="20"/>
                <w:szCs w:val="20"/>
              </w:rPr>
            </w:pPr>
            <w:r w:rsidRPr="00D01EF0">
              <w:rPr>
                <w:rFonts w:ascii="Arial" w:hAnsi="Arial" w:cs="Arial"/>
                <w:bCs/>
                <w:sz w:val="20"/>
                <w:szCs w:val="20"/>
              </w:rPr>
              <w:t>Predkladanie prílohy sa netýka iných žiadateľov než je obec.</w:t>
            </w:r>
            <w:r w:rsidRPr="002C3A60">
              <w:rPr>
                <w:rFonts w:ascii="Arial" w:hAnsi="Arial" w:cs="Arial"/>
                <w:bCs/>
                <w:sz w:val="20"/>
                <w:szCs w:val="20"/>
              </w:rPr>
              <w:t xml:space="preserve"> </w:t>
            </w:r>
          </w:p>
        </w:tc>
      </w:tr>
      <w:tr w:rsidR="00997F82" w:rsidRPr="009E297B" w14:paraId="672CAB59" w14:textId="77777777" w:rsidTr="004461E5">
        <w:tblPrEx>
          <w:tblCellMar>
            <w:left w:w="108" w:type="dxa"/>
            <w:right w:w="108" w:type="dxa"/>
          </w:tblCellMar>
        </w:tblPrEx>
        <w:trPr>
          <w:trHeight w:val="287"/>
        </w:trPr>
        <w:tc>
          <w:tcPr>
            <w:tcW w:w="9776" w:type="dxa"/>
            <w:shd w:val="clear" w:color="auto" w:fill="F2F2F2" w:themeFill="background1" w:themeFillShade="F2"/>
          </w:tcPr>
          <w:p w14:paraId="4839A99C" w14:textId="5586AE9E" w:rsidR="00997F82" w:rsidRPr="002C3A60"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sidRPr="00B1324F">
              <w:rPr>
                <w:rFonts w:ascii="Arial" w:hAnsi="Arial" w:cs="Arial"/>
                <w:b/>
                <w:color w:val="44546A" w:themeColor="text2"/>
                <w:szCs w:val="19"/>
              </w:rPr>
              <w:t>Výpis z registra trestov fyzických osôb</w:t>
            </w:r>
            <w:r w:rsidR="00236E5C">
              <w:rPr>
                <w:rFonts w:ascii="Arial" w:hAnsi="Arial" w:cs="Arial"/>
                <w:b/>
                <w:color w:val="44546A" w:themeColor="text2"/>
                <w:szCs w:val="19"/>
              </w:rPr>
              <w:t xml:space="preserve"> </w:t>
            </w:r>
          </w:p>
        </w:tc>
      </w:tr>
      <w:tr w:rsidR="00997F82" w:rsidRPr="006A79F0" w14:paraId="03FCE03F" w14:textId="77777777" w:rsidTr="004461E5">
        <w:tblPrEx>
          <w:tblCellMar>
            <w:left w:w="108" w:type="dxa"/>
            <w:right w:w="108" w:type="dxa"/>
          </w:tblCellMar>
        </w:tblPrEx>
        <w:tc>
          <w:tcPr>
            <w:tcW w:w="9776" w:type="dxa"/>
            <w:tcBorders>
              <w:bottom w:val="single" w:sz="4" w:space="0" w:color="auto"/>
            </w:tcBorders>
          </w:tcPr>
          <w:p w14:paraId="66189486" w14:textId="58C6F839" w:rsidR="00236E5C" w:rsidRDefault="00997F82" w:rsidP="00DF0742">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00236E5C">
              <w:rPr>
                <w:rFonts w:ascii="Arial" w:hAnsi="Arial" w:cs="Arial"/>
                <w:bCs/>
                <w:sz w:val="20"/>
                <w:szCs w:val="20"/>
              </w:rPr>
              <w:t>:</w:t>
            </w:r>
          </w:p>
          <w:p w14:paraId="401F9F9E" w14:textId="642D8FA7" w:rsidR="00236E5C" w:rsidRDefault="00997F82" w:rsidP="00236E5C">
            <w:pPr>
              <w:pStyle w:val="Odsekzoznamu"/>
              <w:numPr>
                <w:ilvl w:val="0"/>
                <w:numId w:val="62"/>
              </w:numPr>
              <w:spacing w:before="120" w:after="120" w:line="240" w:lineRule="auto"/>
              <w:ind w:left="589" w:right="85"/>
              <w:jc w:val="both"/>
              <w:rPr>
                <w:rFonts w:ascii="Arial" w:hAnsi="Arial" w:cs="Arial"/>
                <w:bCs/>
                <w:sz w:val="20"/>
                <w:szCs w:val="20"/>
              </w:rPr>
            </w:pPr>
            <w:r w:rsidRPr="00F413B2">
              <w:rPr>
                <w:rFonts w:ascii="Arial" w:hAnsi="Arial" w:cs="Arial"/>
                <w:bCs/>
                <w:sz w:val="20"/>
                <w:szCs w:val="20"/>
              </w:rPr>
              <w:t xml:space="preserve">výpis z registra trestov fyzickej osoby vedenom Generálnou prokuratúrou SR, nie starší ako 3 mesiace ku dňu predloženia </w:t>
            </w:r>
            <w:proofErr w:type="spellStart"/>
            <w:r w:rsidRPr="00F413B2">
              <w:rPr>
                <w:rFonts w:ascii="Arial" w:hAnsi="Arial" w:cs="Arial"/>
                <w:bCs/>
                <w:sz w:val="20"/>
                <w:szCs w:val="20"/>
              </w:rPr>
              <w:t>ŽoPr</w:t>
            </w:r>
            <w:proofErr w:type="spellEnd"/>
            <w:r w:rsidRPr="00F413B2">
              <w:rPr>
                <w:rFonts w:ascii="Arial" w:hAnsi="Arial" w:cs="Arial"/>
                <w:bCs/>
                <w:sz w:val="20"/>
                <w:szCs w:val="20"/>
              </w:rPr>
              <w:t xml:space="preserve"> </w:t>
            </w:r>
            <w:r w:rsidR="00236E5C">
              <w:rPr>
                <w:rFonts w:ascii="Arial" w:hAnsi="Arial" w:cs="Arial"/>
                <w:bCs/>
                <w:sz w:val="20"/>
                <w:szCs w:val="20"/>
              </w:rPr>
              <w:t>alebo</w:t>
            </w:r>
          </w:p>
          <w:p w14:paraId="61152A19" w14:textId="5E4BD934" w:rsidR="00997F82" w:rsidRPr="002C3A60" w:rsidRDefault="00997F82" w:rsidP="00FA7A1A">
            <w:pPr>
              <w:spacing w:before="120" w:after="120" w:line="240" w:lineRule="auto"/>
              <w:ind w:left="85" w:right="85"/>
              <w:jc w:val="both"/>
              <w:rPr>
                <w:rFonts w:ascii="Arial" w:hAnsi="Arial" w:cs="Arial"/>
                <w:bCs/>
                <w:sz w:val="20"/>
                <w:szCs w:val="20"/>
              </w:rPr>
            </w:pPr>
            <w:r w:rsidRPr="00F413B2">
              <w:rPr>
                <w:rFonts w:ascii="Arial" w:hAnsi="Arial" w:cs="Arial"/>
                <w:bCs/>
                <w:sz w:val="20"/>
                <w:szCs w:val="20"/>
              </w:rPr>
              <w:t>za každého člena jeho štatutárneho orgánu</w:t>
            </w:r>
            <w:r w:rsidR="008C084D">
              <w:rPr>
                <w:rFonts w:ascii="Arial" w:hAnsi="Arial" w:cs="Arial"/>
                <w:bCs/>
                <w:sz w:val="20"/>
                <w:szCs w:val="20"/>
              </w:rPr>
              <w:t xml:space="preserve"> (s výnimkou štatutárneho orgánu obce)</w:t>
            </w:r>
            <w:r w:rsidRPr="00F413B2">
              <w:rPr>
                <w:rFonts w:ascii="Arial" w:hAnsi="Arial" w:cs="Arial"/>
                <w:bCs/>
                <w:sz w:val="20"/>
                <w:szCs w:val="20"/>
              </w:rPr>
              <w:t>, každého prokuristu a</w:t>
            </w:r>
            <w:r w:rsidR="008C084D">
              <w:rPr>
                <w:rFonts w:ascii="Arial" w:hAnsi="Arial" w:cs="Arial"/>
                <w:bCs/>
                <w:sz w:val="20"/>
                <w:szCs w:val="20"/>
              </w:rPr>
              <w:t> </w:t>
            </w:r>
            <w:r w:rsidRPr="00F413B2">
              <w:rPr>
                <w:rFonts w:ascii="Arial" w:hAnsi="Arial" w:cs="Arial"/>
                <w:bCs/>
                <w:sz w:val="20"/>
                <w:szCs w:val="20"/>
              </w:rPr>
              <w:t xml:space="preserve">každú osobu splnomocnenú zastupovať žiadateľa na úkony súvisiace so </w:t>
            </w:r>
            <w:proofErr w:type="spellStart"/>
            <w:r w:rsidRPr="00F413B2">
              <w:rPr>
                <w:rFonts w:ascii="Arial" w:hAnsi="Arial" w:cs="Arial"/>
                <w:bCs/>
                <w:sz w:val="20"/>
                <w:szCs w:val="20"/>
              </w:rPr>
              <w:t>ŽoPr</w:t>
            </w:r>
            <w:proofErr w:type="spellEnd"/>
            <w:r w:rsidRPr="00F413B2">
              <w:rPr>
                <w:rFonts w:ascii="Arial" w:hAnsi="Arial" w:cs="Arial"/>
                <w:bCs/>
                <w:sz w:val="20"/>
                <w:szCs w:val="20"/>
              </w:rPr>
              <w:t>.</w:t>
            </w:r>
          </w:p>
        </w:tc>
      </w:tr>
      <w:tr w:rsidR="00997F82" w:rsidRPr="009E297B" w14:paraId="2C980A69" w14:textId="77777777" w:rsidTr="004461E5">
        <w:tblPrEx>
          <w:tblCellMar>
            <w:left w:w="108" w:type="dxa"/>
            <w:right w:w="108" w:type="dxa"/>
          </w:tblCellMar>
        </w:tblPrEx>
        <w:trPr>
          <w:trHeight w:val="287"/>
        </w:trPr>
        <w:tc>
          <w:tcPr>
            <w:tcW w:w="9776" w:type="dxa"/>
            <w:shd w:val="clear" w:color="auto" w:fill="F2F2F2" w:themeFill="background1" w:themeFillShade="F2"/>
          </w:tcPr>
          <w:p w14:paraId="1733783A" w14:textId="77777777" w:rsidR="00997F82" w:rsidRPr="00976FE3"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sidRPr="00976FE3">
              <w:rPr>
                <w:rFonts w:ascii="Arial" w:hAnsi="Arial" w:cs="Arial"/>
                <w:b/>
                <w:color w:val="44546A" w:themeColor="text2"/>
                <w:szCs w:val="19"/>
              </w:rPr>
              <w:t>Rozpočet projektu</w:t>
            </w:r>
          </w:p>
        </w:tc>
      </w:tr>
      <w:tr w:rsidR="00997F82" w:rsidRPr="006A79F0" w14:paraId="17948D4C" w14:textId="77777777" w:rsidTr="004461E5">
        <w:tblPrEx>
          <w:tblCellMar>
            <w:left w:w="108" w:type="dxa"/>
            <w:right w:w="108" w:type="dxa"/>
          </w:tblCellMar>
        </w:tblPrEx>
        <w:tc>
          <w:tcPr>
            <w:tcW w:w="9776" w:type="dxa"/>
            <w:tcBorders>
              <w:bottom w:val="single" w:sz="4" w:space="0" w:color="auto"/>
            </w:tcBorders>
          </w:tcPr>
          <w:p w14:paraId="5FD4209B" w14:textId="77777777" w:rsidR="00997F82"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Pr>
                <w:rFonts w:ascii="Arial" w:hAnsi="Arial" w:cs="Arial"/>
                <w:bCs/>
                <w:sz w:val="20"/>
                <w:szCs w:val="20"/>
              </w:rPr>
              <w:t xml:space="preserve"> žiadateľ predkladá rozpočet projektu spolu s ďalšou </w:t>
            </w:r>
            <w:r w:rsidRPr="003D7138">
              <w:rPr>
                <w:rFonts w:ascii="Arial" w:hAnsi="Arial" w:cs="Arial"/>
                <w:bCs/>
                <w:sz w:val="20"/>
                <w:szCs w:val="20"/>
              </w:rPr>
              <w:t>dokumentáci</w:t>
            </w:r>
            <w:r>
              <w:rPr>
                <w:rFonts w:ascii="Arial" w:hAnsi="Arial" w:cs="Arial"/>
                <w:bCs/>
                <w:sz w:val="20"/>
                <w:szCs w:val="20"/>
              </w:rPr>
              <w:t>o</w:t>
            </w:r>
            <w:r w:rsidRPr="003D7138">
              <w:rPr>
                <w:rFonts w:ascii="Arial" w:hAnsi="Arial" w:cs="Arial"/>
                <w:bCs/>
                <w:sz w:val="20"/>
                <w:szCs w:val="20"/>
              </w:rPr>
              <w:t>u, na základe ktorej preukazuje oprávnenosť</w:t>
            </w:r>
            <w:r>
              <w:rPr>
                <w:rFonts w:ascii="Arial" w:hAnsi="Arial" w:cs="Arial"/>
                <w:bCs/>
                <w:sz w:val="20"/>
                <w:szCs w:val="20"/>
              </w:rPr>
              <w:t xml:space="preserve"> a výšku</w:t>
            </w:r>
            <w:r w:rsidRPr="003D7138">
              <w:rPr>
                <w:rFonts w:ascii="Arial" w:hAnsi="Arial" w:cs="Arial"/>
                <w:bCs/>
                <w:sz w:val="20"/>
                <w:szCs w:val="20"/>
              </w:rPr>
              <w:t xml:space="preserve"> výdavkov ná</w:t>
            </w:r>
            <w:r>
              <w:rPr>
                <w:rFonts w:ascii="Arial" w:hAnsi="Arial" w:cs="Arial"/>
                <w:bCs/>
                <w:sz w:val="20"/>
                <w:szCs w:val="20"/>
              </w:rPr>
              <w:t>rokovaných v rozpočte projektu.</w:t>
            </w:r>
          </w:p>
          <w:p w14:paraId="67F3B891"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Rozsah a typ dokumentácie, ktorú žiadateľ predkladá v rámci tejto prílohy </w:t>
            </w:r>
            <w:proofErr w:type="spellStart"/>
            <w:r w:rsidRPr="003D7138">
              <w:rPr>
                <w:rFonts w:ascii="Arial" w:hAnsi="Arial" w:cs="Arial"/>
                <w:bCs/>
                <w:sz w:val="20"/>
                <w:szCs w:val="20"/>
              </w:rPr>
              <w:t>ŽoP</w:t>
            </w:r>
            <w:r>
              <w:rPr>
                <w:rFonts w:ascii="Arial" w:hAnsi="Arial" w:cs="Arial"/>
                <w:bCs/>
                <w:sz w:val="20"/>
                <w:szCs w:val="20"/>
              </w:rPr>
              <w:t>r</w:t>
            </w:r>
            <w:proofErr w:type="spellEnd"/>
            <w:r w:rsidRPr="003D7138">
              <w:rPr>
                <w:rFonts w:ascii="Arial" w:hAnsi="Arial" w:cs="Arial"/>
                <w:bCs/>
                <w:sz w:val="20"/>
                <w:szCs w:val="20"/>
              </w:rPr>
              <w:t>, závisí od spôsobu stanovenia výšky výdavkov, ktorý žiadateľ identifikuje v podrobnom rozpočte projektu</w:t>
            </w:r>
            <w:r>
              <w:rPr>
                <w:rFonts w:ascii="Arial" w:hAnsi="Arial" w:cs="Arial"/>
                <w:bCs/>
                <w:sz w:val="20"/>
                <w:szCs w:val="20"/>
              </w:rPr>
              <w:t>.</w:t>
            </w:r>
          </w:p>
          <w:p w14:paraId="0BFC7FDA"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 xml:space="preserve">Stanovenie výšky výdavkov žiadateľ vykoná niektorým z nasledujúcich spôsobov, alebo ich kombináciou. </w:t>
            </w:r>
          </w:p>
          <w:p w14:paraId="4895EC4E" w14:textId="77777777" w:rsidR="00997F82" w:rsidRPr="00B24E47"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Rozpočet stavby ocenený stavebným rozpočtárom</w:t>
            </w:r>
          </w:p>
          <w:p w14:paraId="59ADEF89" w14:textId="77777777" w:rsidR="00997F82" w:rsidRDefault="00997F82" w:rsidP="00CD453C">
            <w:pPr>
              <w:pStyle w:val="Odsekzoznamu"/>
              <w:widowControl w:val="0"/>
              <w:spacing w:before="60" w:after="60" w:line="240" w:lineRule="auto"/>
              <w:ind w:left="502" w:right="85"/>
              <w:contextualSpacing w:val="0"/>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podľa stavebného rozpočtu oceneného autorizovanou osobou, predkladá žiadateľ ako prílohu rozpočtu projektu kópiu oceneného rozpočtu stavby.</w:t>
            </w:r>
          </w:p>
          <w:p w14:paraId="0E6ED931" w14:textId="77777777" w:rsidR="00997F82" w:rsidRPr="00B24E47" w:rsidRDefault="00997F82" w:rsidP="00CD453C">
            <w:pPr>
              <w:widowControl w:val="0"/>
              <w:spacing w:before="60" w:after="60" w:line="240" w:lineRule="auto"/>
              <w:ind w:left="502" w:right="85"/>
              <w:jc w:val="both"/>
              <w:rPr>
                <w:rFonts w:ascii="Arial" w:hAnsi="Arial" w:cs="Arial"/>
                <w:bCs/>
                <w:sz w:val="20"/>
                <w:szCs w:val="20"/>
              </w:rPr>
            </w:pPr>
            <w:r>
              <w:rPr>
                <w:rFonts w:ascii="Arial" w:hAnsi="Arial" w:cs="Arial"/>
                <w:bCs/>
                <w:sz w:val="20"/>
                <w:szCs w:val="20"/>
              </w:rPr>
              <w:t>Autorizovanou osobou sa myslí osoba</w:t>
            </w:r>
            <w:r w:rsidRPr="00B24E47">
              <w:rPr>
                <w:rFonts w:ascii="Arial" w:hAnsi="Arial" w:cs="Arial"/>
                <w:bCs/>
                <w:sz w:val="20"/>
                <w:szCs w:val="20"/>
              </w:rPr>
              <w:t xml:space="preserve"> v zmysle zákona č. 138/1992 Zb. o autorizovaných architektoch a autorizovaných stavebných inžinieroch v znení neskorších predpisov. Rozpočet musí byť overený podpisom a pečiatkou autorizovanej osoby. Stanovenie výšky výdavku na základe rozpočtu stavby je možné iba pre stavby a zariadenia, ktoré sú súčasťou stavby podľa jej charakteru a projektovej dokumentácie. Pre samostatné zariadenia a samostatné hnuteľné veci, resp. súbory hnuteľných vecí je potrebné zvoliť iný spôsob stanovenia výdavku (zmluva s</w:t>
            </w:r>
            <w:r>
              <w:rPr>
                <w:rFonts w:ascii="Arial" w:hAnsi="Arial" w:cs="Arial"/>
                <w:bCs/>
                <w:sz w:val="20"/>
                <w:szCs w:val="20"/>
              </w:rPr>
              <w:t> </w:t>
            </w:r>
            <w:r w:rsidRPr="00B24E47">
              <w:rPr>
                <w:rFonts w:ascii="Arial" w:hAnsi="Arial" w:cs="Arial"/>
                <w:bCs/>
                <w:sz w:val="20"/>
                <w:szCs w:val="20"/>
              </w:rPr>
              <w:t>víťazným uchádzačom, alebo prieskum trhu).</w:t>
            </w:r>
          </w:p>
          <w:p w14:paraId="7F4449AF"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Zmluva s dodávateľom/zhotoviteľom</w:t>
            </w:r>
          </w:p>
          <w:p w14:paraId="189387C5" w14:textId="03E4A74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w:t>
            </w:r>
            <w:r>
              <w:rPr>
                <w:rFonts w:ascii="Arial" w:hAnsi="Arial" w:cs="Arial"/>
                <w:bCs/>
                <w:sz w:val="20"/>
                <w:szCs w:val="20"/>
              </w:rPr>
              <w:t>á</w:t>
            </w:r>
            <w:r w:rsidRPr="00B24E47">
              <w:rPr>
                <w:rFonts w:ascii="Arial" w:hAnsi="Arial" w:cs="Arial"/>
                <w:bCs/>
                <w:sz w:val="20"/>
                <w:szCs w:val="20"/>
              </w:rPr>
              <w:t xml:space="preserve"> podľa uzatvorenej zmluvy s úspešným uchádzačom ako výsledkom vykonaného verejného obstarávania</w:t>
            </w:r>
            <w:r>
              <w:rPr>
                <w:rFonts w:ascii="Arial" w:hAnsi="Arial" w:cs="Arial"/>
                <w:bCs/>
                <w:sz w:val="20"/>
                <w:szCs w:val="20"/>
              </w:rPr>
              <w:t>/obstarávania</w:t>
            </w:r>
            <w:r w:rsidRPr="00B24E47">
              <w:rPr>
                <w:rFonts w:ascii="Arial" w:hAnsi="Arial" w:cs="Arial"/>
                <w:bCs/>
                <w:sz w:val="20"/>
                <w:szCs w:val="20"/>
              </w:rPr>
              <w:t xml:space="preserve">, žiadateľ predkladá ako prílohu rozpočtu </w:t>
            </w:r>
            <w:r w:rsidRPr="00B24E47">
              <w:rPr>
                <w:rFonts w:ascii="Arial" w:hAnsi="Arial" w:cs="Arial"/>
                <w:bCs/>
                <w:sz w:val="20"/>
                <w:szCs w:val="20"/>
              </w:rPr>
              <w:lastRenderedPageBreak/>
              <w:t>kópiu tejto zmluvu</w:t>
            </w:r>
            <w:r w:rsidR="005B2B01">
              <w:rPr>
                <w:rFonts w:ascii="Arial" w:hAnsi="Arial" w:cs="Arial"/>
                <w:bCs/>
                <w:sz w:val="20"/>
                <w:szCs w:val="20"/>
              </w:rPr>
              <w:t>,</w:t>
            </w:r>
            <w:r w:rsidRPr="00B24E47">
              <w:rPr>
                <w:rFonts w:ascii="Arial" w:hAnsi="Arial" w:cs="Arial"/>
                <w:bCs/>
                <w:sz w:val="20"/>
                <w:szCs w:val="20"/>
              </w:rPr>
              <w:t xml:space="preserve"> a to vrátane dodatkov k</w:t>
            </w:r>
            <w:r>
              <w:rPr>
                <w:rFonts w:ascii="Arial" w:hAnsi="Arial" w:cs="Arial"/>
                <w:bCs/>
                <w:sz w:val="20"/>
                <w:szCs w:val="20"/>
              </w:rPr>
              <w:t> </w:t>
            </w:r>
            <w:r w:rsidRPr="00B24E47">
              <w:rPr>
                <w:rFonts w:ascii="Arial" w:hAnsi="Arial" w:cs="Arial"/>
                <w:bCs/>
                <w:sz w:val="20"/>
                <w:szCs w:val="20"/>
              </w:rPr>
              <w:t>zmluve</w:t>
            </w:r>
            <w:r>
              <w:rPr>
                <w:rFonts w:ascii="Arial" w:hAnsi="Arial" w:cs="Arial"/>
                <w:bCs/>
                <w:sz w:val="20"/>
                <w:szCs w:val="20"/>
              </w:rPr>
              <w:t>,</w:t>
            </w:r>
            <w:r w:rsidRPr="00B24E47">
              <w:rPr>
                <w:rFonts w:ascii="Arial" w:hAnsi="Arial" w:cs="Arial"/>
                <w:bCs/>
                <w:sz w:val="20"/>
                <w:szCs w:val="20"/>
              </w:rPr>
              <w:t xml:space="preserve"> ak existujú (žiadateľ nepredkladá komplet dokumentáciu k</w:t>
            </w:r>
            <w:r>
              <w:rPr>
                <w:rFonts w:ascii="Arial" w:hAnsi="Arial" w:cs="Arial"/>
                <w:bCs/>
                <w:sz w:val="20"/>
                <w:szCs w:val="20"/>
              </w:rPr>
              <w:t> </w:t>
            </w:r>
            <w:r w:rsidRPr="00B24E47">
              <w:rPr>
                <w:rFonts w:ascii="Arial" w:hAnsi="Arial" w:cs="Arial"/>
                <w:bCs/>
                <w:sz w:val="20"/>
                <w:szCs w:val="20"/>
              </w:rPr>
              <w:t>VO</w:t>
            </w:r>
            <w:r>
              <w:rPr>
                <w:rFonts w:ascii="Arial" w:hAnsi="Arial" w:cs="Arial"/>
                <w:bCs/>
                <w:sz w:val="20"/>
                <w:szCs w:val="20"/>
              </w:rPr>
              <w:t>/obstarávaniu</w:t>
            </w:r>
            <w:r w:rsidRPr="00B24E47">
              <w:rPr>
                <w:rFonts w:ascii="Arial" w:hAnsi="Arial" w:cs="Arial"/>
                <w:bCs/>
                <w:sz w:val="20"/>
                <w:szCs w:val="20"/>
              </w:rPr>
              <w:t>, túto predloží až po nadobudnutí účinnosti zmluvy o</w:t>
            </w:r>
            <w:r>
              <w:rPr>
                <w:rFonts w:ascii="Arial" w:hAnsi="Arial" w:cs="Arial"/>
                <w:bCs/>
                <w:sz w:val="20"/>
                <w:szCs w:val="20"/>
              </w:rPr>
              <w:t> </w:t>
            </w:r>
            <w:r w:rsidRPr="00B24E47">
              <w:rPr>
                <w:rFonts w:ascii="Arial" w:hAnsi="Arial" w:cs="Arial"/>
                <w:bCs/>
                <w:sz w:val="20"/>
                <w:szCs w:val="20"/>
              </w:rPr>
              <w:t>príspevku).</w:t>
            </w:r>
          </w:p>
          <w:p w14:paraId="6ECC4A55" w14:textId="3D6277C7" w:rsidR="00997F82" w:rsidRDefault="00997F82" w:rsidP="00CD453C">
            <w:pPr>
              <w:widowControl w:val="0"/>
              <w:spacing w:before="60" w:after="60" w:line="240" w:lineRule="auto"/>
              <w:ind w:left="454" w:right="85"/>
              <w:jc w:val="both"/>
              <w:rPr>
                <w:rFonts w:ascii="Arial" w:hAnsi="Arial" w:cs="Arial"/>
                <w:bCs/>
                <w:sz w:val="20"/>
                <w:szCs w:val="20"/>
              </w:rPr>
            </w:pPr>
            <w:r w:rsidRPr="00835223">
              <w:rPr>
                <w:rFonts w:ascii="Arial" w:hAnsi="Arial" w:cs="Arial"/>
                <w:bCs/>
                <w:sz w:val="20"/>
                <w:szCs w:val="20"/>
              </w:rPr>
              <w:t>Vzhľadom na podmienk</w:t>
            </w:r>
            <w:r>
              <w:rPr>
                <w:rFonts w:ascii="Arial" w:hAnsi="Arial" w:cs="Arial"/>
                <w:bCs/>
                <w:sz w:val="20"/>
                <w:szCs w:val="20"/>
              </w:rPr>
              <w:t>u</w:t>
            </w:r>
            <w:r w:rsidRPr="00835223">
              <w:rPr>
                <w:rFonts w:ascii="Arial" w:hAnsi="Arial" w:cs="Arial"/>
                <w:bCs/>
                <w:sz w:val="20"/>
                <w:szCs w:val="20"/>
              </w:rPr>
              <w:t xml:space="preserve"> poskytnutia príspevku č. </w:t>
            </w:r>
            <w:r w:rsidR="00173322">
              <w:rPr>
                <w:rFonts w:ascii="Arial" w:hAnsi="Arial" w:cs="Arial"/>
                <w:bCs/>
                <w:sz w:val="20"/>
                <w:szCs w:val="20"/>
              </w:rPr>
              <w:t xml:space="preserve">7 </w:t>
            </w:r>
            <w:r w:rsidRPr="00835223">
              <w:rPr>
                <w:rFonts w:ascii="Arial" w:hAnsi="Arial" w:cs="Arial"/>
                <w:bCs/>
                <w:sz w:val="20"/>
                <w:szCs w:val="20"/>
              </w:rPr>
              <w:t>(</w:t>
            </w:r>
            <w:r>
              <w:rPr>
                <w:rFonts w:ascii="Arial" w:hAnsi="Arial" w:cs="Arial"/>
                <w:bCs/>
                <w:sz w:val="20"/>
                <w:szCs w:val="20"/>
              </w:rPr>
              <w:t xml:space="preserve">Podmienka, že </w:t>
            </w:r>
            <w:r w:rsidRPr="00835223">
              <w:rPr>
                <w:rFonts w:ascii="Arial" w:hAnsi="Arial" w:cs="Arial"/>
                <w:bCs/>
                <w:sz w:val="20"/>
                <w:szCs w:val="20"/>
              </w:rPr>
              <w:t>žiadateľ ne</w:t>
            </w:r>
            <w:r>
              <w:rPr>
                <w:rFonts w:ascii="Arial" w:hAnsi="Arial" w:cs="Arial"/>
                <w:bCs/>
                <w:sz w:val="20"/>
                <w:szCs w:val="20"/>
              </w:rPr>
              <w:t xml:space="preserve">začal </w:t>
            </w:r>
            <w:r w:rsidRPr="00835223">
              <w:rPr>
                <w:rFonts w:ascii="Arial" w:hAnsi="Arial" w:cs="Arial"/>
                <w:bCs/>
                <w:sz w:val="20"/>
                <w:szCs w:val="20"/>
              </w:rPr>
              <w:t xml:space="preserve">práce na projekte </w:t>
            </w:r>
            <w:r w:rsidR="000C25C2">
              <w:rPr>
                <w:rFonts w:ascii="Arial" w:hAnsi="Arial" w:cs="Arial"/>
                <w:bCs/>
                <w:sz w:val="20"/>
                <w:szCs w:val="20"/>
              </w:rPr>
              <w:t xml:space="preserve">predložením </w:t>
            </w:r>
            <w:proofErr w:type="spellStart"/>
            <w:r w:rsidR="000C25C2">
              <w:rPr>
                <w:rFonts w:ascii="Arial" w:hAnsi="Arial" w:cs="Arial"/>
                <w:bCs/>
                <w:sz w:val="20"/>
                <w:szCs w:val="20"/>
              </w:rPr>
              <w:t>ŽoPr</w:t>
            </w:r>
            <w:proofErr w:type="spellEnd"/>
            <w:r w:rsidR="000C25C2">
              <w:rPr>
                <w:rFonts w:ascii="Arial" w:hAnsi="Arial" w:cs="Arial"/>
                <w:bCs/>
                <w:sz w:val="20"/>
                <w:szCs w:val="20"/>
              </w:rPr>
              <w:t xml:space="preserve"> na MAS</w:t>
            </w:r>
            <w:r w:rsidRPr="00835223">
              <w:rPr>
                <w:rFonts w:ascii="Arial" w:hAnsi="Arial" w:cs="Arial"/>
                <w:bCs/>
                <w:sz w:val="20"/>
                <w:szCs w:val="20"/>
              </w:rPr>
              <w:t xml:space="preserve">), je potrebné, aby zmluvy s dodávateľom nenadobudli účinnosť pred </w:t>
            </w:r>
            <w:r w:rsidR="000C25C2">
              <w:rPr>
                <w:rFonts w:ascii="Arial" w:hAnsi="Arial" w:cs="Arial"/>
                <w:bCs/>
                <w:sz w:val="20"/>
                <w:szCs w:val="20"/>
              </w:rPr>
              <w:t xml:space="preserve">predložením </w:t>
            </w:r>
            <w:proofErr w:type="spellStart"/>
            <w:r w:rsidR="000C25C2">
              <w:rPr>
                <w:rFonts w:ascii="Arial" w:hAnsi="Arial" w:cs="Arial"/>
                <w:bCs/>
                <w:sz w:val="20"/>
                <w:szCs w:val="20"/>
              </w:rPr>
              <w:t>ŽoPr</w:t>
            </w:r>
            <w:proofErr w:type="spellEnd"/>
            <w:r w:rsidR="000C25C2">
              <w:rPr>
                <w:rFonts w:ascii="Arial" w:hAnsi="Arial" w:cs="Arial"/>
                <w:bCs/>
                <w:sz w:val="20"/>
                <w:szCs w:val="20"/>
              </w:rPr>
              <w:t xml:space="preserve"> na MAS</w:t>
            </w:r>
            <w:r w:rsidRPr="00835223">
              <w:rPr>
                <w:rFonts w:ascii="Arial" w:hAnsi="Arial" w:cs="Arial"/>
                <w:bCs/>
                <w:sz w:val="20"/>
                <w:szCs w:val="20"/>
              </w:rPr>
              <w:t xml:space="preserve"> (preto odporúčame naviazať účinnosť zmluvy s dodávateľom napr. </w:t>
            </w:r>
            <w:r w:rsidR="000C25C2">
              <w:rPr>
                <w:rFonts w:ascii="Arial" w:hAnsi="Arial" w:cs="Arial"/>
                <w:bCs/>
                <w:sz w:val="20"/>
                <w:szCs w:val="20"/>
              </w:rPr>
              <w:t xml:space="preserve">na predloženie </w:t>
            </w:r>
            <w:proofErr w:type="spellStart"/>
            <w:r w:rsidR="000C25C2">
              <w:rPr>
                <w:rFonts w:ascii="Arial" w:hAnsi="Arial" w:cs="Arial"/>
                <w:bCs/>
                <w:sz w:val="20"/>
                <w:szCs w:val="20"/>
              </w:rPr>
              <w:t>ŽoPr</w:t>
            </w:r>
            <w:proofErr w:type="spellEnd"/>
            <w:r w:rsidR="000C25C2">
              <w:rPr>
                <w:rFonts w:ascii="Arial" w:hAnsi="Arial" w:cs="Arial"/>
                <w:bCs/>
                <w:sz w:val="20"/>
                <w:szCs w:val="20"/>
              </w:rPr>
              <w:t xml:space="preserve"> na MAS</w:t>
            </w:r>
            <w:r w:rsidRPr="00835223">
              <w:rPr>
                <w:rFonts w:ascii="Arial" w:hAnsi="Arial" w:cs="Arial"/>
                <w:bCs/>
                <w:sz w:val="20"/>
                <w:szCs w:val="20"/>
              </w:rPr>
              <w:t xml:space="preserve"> alebo na výsledok kontroly verejného obstarávania/obstarávania bez identifikácie nedostatkov vo verejnom obstarávaní/obstarávaní) alebo zmluvy s dodávateľom umožňovali plnenie zmluvy až na základe písomnej objednávky žiadateľa (vystavenej po </w:t>
            </w:r>
            <w:r w:rsidR="000C25C2">
              <w:rPr>
                <w:rFonts w:ascii="Arial" w:hAnsi="Arial" w:cs="Arial"/>
                <w:bCs/>
                <w:sz w:val="20"/>
                <w:szCs w:val="20"/>
              </w:rPr>
              <w:t xml:space="preserve">predložení </w:t>
            </w:r>
            <w:proofErr w:type="spellStart"/>
            <w:r w:rsidR="000C25C2">
              <w:rPr>
                <w:rFonts w:ascii="Arial" w:hAnsi="Arial" w:cs="Arial"/>
                <w:bCs/>
                <w:sz w:val="20"/>
                <w:szCs w:val="20"/>
              </w:rPr>
              <w:t>ŽoPr</w:t>
            </w:r>
            <w:proofErr w:type="spellEnd"/>
            <w:r w:rsidR="000C25C2">
              <w:rPr>
                <w:rFonts w:ascii="Arial" w:hAnsi="Arial" w:cs="Arial"/>
                <w:bCs/>
                <w:sz w:val="20"/>
                <w:szCs w:val="20"/>
              </w:rPr>
              <w:t xml:space="preserve"> na MAS</w:t>
            </w:r>
            <w:r w:rsidRPr="00835223">
              <w:rPr>
                <w:rFonts w:ascii="Arial" w:hAnsi="Arial" w:cs="Arial"/>
                <w:bCs/>
                <w:sz w:val="20"/>
                <w:szCs w:val="20"/>
              </w:rPr>
              <w:t>).</w:t>
            </w:r>
          </w:p>
          <w:p w14:paraId="4CC1D77A" w14:textId="77777777" w:rsidR="00997F82" w:rsidRDefault="00997F82" w:rsidP="00CD453C">
            <w:pPr>
              <w:pStyle w:val="Odsekzoznamu"/>
              <w:widowControl w:val="0"/>
              <w:numPr>
                <w:ilvl w:val="0"/>
                <w:numId w:val="41"/>
              </w:numPr>
              <w:spacing w:before="120" w:after="120" w:line="240" w:lineRule="auto"/>
              <w:ind w:left="499" w:right="85" w:hanging="357"/>
              <w:contextualSpacing w:val="0"/>
              <w:jc w:val="both"/>
              <w:rPr>
                <w:rFonts w:ascii="Arial" w:hAnsi="Arial" w:cs="Arial"/>
                <w:bCs/>
                <w:sz w:val="20"/>
                <w:szCs w:val="20"/>
              </w:rPr>
            </w:pPr>
            <w:r w:rsidRPr="00B24E47">
              <w:rPr>
                <w:rFonts w:ascii="Arial" w:hAnsi="Arial" w:cs="Arial"/>
                <w:bCs/>
                <w:sz w:val="20"/>
                <w:szCs w:val="20"/>
              </w:rPr>
              <w:t>Záznam z prieskumu trhu</w:t>
            </w:r>
          </w:p>
          <w:p w14:paraId="5CABC774" w14:textId="7855D520" w:rsidR="00997F82" w:rsidRDefault="00997F82" w:rsidP="00CD453C">
            <w:pPr>
              <w:widowControl w:val="0"/>
              <w:spacing w:before="60" w:after="60" w:line="240" w:lineRule="auto"/>
              <w:ind w:left="454" w:right="85"/>
              <w:jc w:val="both"/>
              <w:rPr>
                <w:rFonts w:ascii="Arial" w:hAnsi="Arial" w:cs="Arial"/>
                <w:bCs/>
                <w:sz w:val="20"/>
                <w:szCs w:val="20"/>
              </w:rPr>
            </w:pPr>
            <w:r>
              <w:rPr>
                <w:rFonts w:ascii="Arial" w:hAnsi="Arial" w:cs="Arial"/>
                <w:bCs/>
                <w:sz w:val="20"/>
                <w:szCs w:val="20"/>
              </w:rPr>
              <w:t>V</w:t>
            </w:r>
            <w:r w:rsidRPr="00B24E47">
              <w:rPr>
                <w:rFonts w:ascii="Arial" w:hAnsi="Arial" w:cs="Arial"/>
                <w:bCs/>
                <w:sz w:val="20"/>
                <w:szCs w:val="20"/>
              </w:rPr>
              <w:t xml:space="preserve"> prípade, ak bola výška výdavku stanovená prieskumom trhu, predkladá žiadateľ ako prílohu rozpočtu projektu kópiu záznamu z prieskumu trhu</w:t>
            </w:r>
            <w:r>
              <w:rPr>
                <w:rFonts w:ascii="Arial" w:hAnsi="Arial" w:cs="Arial"/>
                <w:bCs/>
                <w:sz w:val="20"/>
                <w:szCs w:val="20"/>
              </w:rPr>
              <w:t>, ktorým žiadateľ stanovuje predpokladanú hodnotu zákazky, ktorú použije v procese verejného obstarávania</w:t>
            </w:r>
            <w:r w:rsidR="001C383A">
              <w:rPr>
                <w:rFonts w:ascii="Arial" w:hAnsi="Arial" w:cs="Arial"/>
                <w:bCs/>
                <w:sz w:val="20"/>
                <w:szCs w:val="20"/>
              </w:rPr>
              <w:t>,</w:t>
            </w:r>
            <w:r w:rsidR="00780F81">
              <w:rPr>
                <w:rFonts w:ascii="Arial" w:hAnsi="Arial" w:cs="Arial"/>
                <w:bCs/>
                <w:sz w:val="20"/>
                <w:szCs w:val="20"/>
              </w:rPr>
              <w:t xml:space="preserve"> vrátane všetkých cenových ponúk</w:t>
            </w:r>
            <w:r w:rsidR="003A4993">
              <w:rPr>
                <w:rFonts w:ascii="Arial" w:hAnsi="Arial" w:cs="Arial"/>
                <w:bCs/>
                <w:sz w:val="20"/>
                <w:szCs w:val="20"/>
              </w:rPr>
              <w:t>.</w:t>
            </w:r>
          </w:p>
          <w:p w14:paraId="3B075A6C" w14:textId="578C37B9" w:rsidR="00DF0742" w:rsidRDefault="00997F82" w:rsidP="00CD453C">
            <w:pPr>
              <w:widowControl w:val="0"/>
              <w:spacing w:before="60" w:after="60" w:line="240" w:lineRule="auto"/>
              <w:ind w:left="454" w:right="85"/>
              <w:jc w:val="both"/>
              <w:rPr>
                <w:rFonts w:ascii="Arial" w:hAnsi="Arial" w:cs="Arial"/>
                <w:bCs/>
                <w:sz w:val="20"/>
                <w:szCs w:val="20"/>
              </w:rPr>
            </w:pPr>
            <w:r w:rsidRPr="00B24E47">
              <w:rPr>
                <w:rFonts w:ascii="Arial" w:hAnsi="Arial" w:cs="Arial"/>
                <w:bCs/>
                <w:sz w:val="20"/>
                <w:szCs w:val="20"/>
              </w:rPr>
              <w:t>Prieskum trhu vykoná žiadateľ v súlade s inštrukciami uvedenými v</w:t>
            </w:r>
            <w:r w:rsidR="000F1EAE">
              <w:rPr>
                <w:rFonts w:ascii="Arial" w:hAnsi="Arial" w:cs="Arial"/>
                <w:bCs/>
                <w:sz w:val="20"/>
                <w:szCs w:val="20"/>
              </w:rPr>
              <w:t xml:space="preserve"> Príručke </w:t>
            </w:r>
            <w:r w:rsidRPr="00B24E47">
              <w:rPr>
                <w:rFonts w:ascii="Arial" w:hAnsi="Arial" w:cs="Arial"/>
                <w:bCs/>
                <w:sz w:val="20"/>
                <w:szCs w:val="20"/>
              </w:rPr>
              <w:t>k procesu verejného obstarávania, ktorá je dostupná na</w:t>
            </w:r>
            <w:r w:rsidR="00DF0742">
              <w:rPr>
                <w:rFonts w:ascii="Arial" w:hAnsi="Arial" w:cs="Arial"/>
                <w:bCs/>
                <w:sz w:val="20"/>
                <w:szCs w:val="20"/>
              </w:rPr>
              <w:t xml:space="preserve"> </w:t>
            </w:r>
            <w:hyperlink r:id="rId14" w:history="1">
              <w:r w:rsidR="000F1EAE" w:rsidRPr="00A37301">
                <w:rPr>
                  <w:rStyle w:val="Hypertextovprepojenie"/>
                  <w:rFonts w:cs="Arial"/>
                  <w:sz w:val="20"/>
                </w:rPr>
                <w:t>https://www.mirri.gov.sk/mpsr/irop-programove-obdobie-2014-2020/clld/programove-dokumenty/prirucka-k-procesu-verejneho-obstaravania/index.html</w:t>
              </w:r>
            </w:hyperlink>
            <w:r w:rsidRPr="00B24E47">
              <w:rPr>
                <w:rFonts w:ascii="Arial" w:hAnsi="Arial" w:cs="Arial"/>
                <w:bCs/>
                <w:sz w:val="20"/>
                <w:szCs w:val="20"/>
              </w:rPr>
              <w:t>.</w:t>
            </w:r>
          </w:p>
          <w:p w14:paraId="2424A9B1" w14:textId="16BE0580" w:rsidR="00DF0742" w:rsidRDefault="00DF0742" w:rsidP="00CD453C">
            <w:pPr>
              <w:widowControl w:val="0"/>
              <w:spacing w:before="60" w:after="60"/>
              <w:ind w:left="454" w:right="85"/>
              <w:jc w:val="both"/>
              <w:rPr>
                <w:rFonts w:ascii="Arial" w:hAnsi="Arial" w:cs="Arial"/>
                <w:bCs/>
                <w:sz w:val="20"/>
                <w:szCs w:val="20"/>
              </w:rPr>
            </w:pPr>
            <w:r>
              <w:rPr>
                <w:rFonts w:ascii="Arial" w:hAnsi="Arial" w:cs="Arial"/>
                <w:bCs/>
                <w:sz w:val="20"/>
                <w:szCs w:val="20"/>
              </w:rPr>
              <w:t>Ak sa realizuje obstarávanie mimo zákona o verejnom obstarávaní a/alebo postupy IROP nevyžadujú určenie predpokladanej hodnoty zákazky, použije sa osobitný prieskum trhu. V tomto prípade sa určí výška oprávneného výdavku na základe výsledku takéhoto prieskumu trhu. Takýto prieskum trhu môže zároveň predstavovať postup obstarávania (napr. výzva na predkladanie ponúk).</w:t>
            </w:r>
            <w:r w:rsidR="00780F81">
              <w:rPr>
                <w:rFonts w:ascii="Arial" w:hAnsi="Arial" w:cs="Arial"/>
                <w:bCs/>
                <w:sz w:val="20"/>
                <w:szCs w:val="20"/>
              </w:rPr>
              <w:t xml:space="preserve"> Aj v tomto prípade je žiadateľ povinný predložiť všetky cenové ponuky.</w:t>
            </w:r>
          </w:p>
          <w:p w14:paraId="52399ED4" w14:textId="77777777" w:rsidR="00997F82" w:rsidRPr="00B24E47" w:rsidRDefault="00997F82" w:rsidP="00CD453C">
            <w:pPr>
              <w:widowControl w:val="0"/>
              <w:spacing w:before="240" w:after="120" w:line="240" w:lineRule="auto"/>
              <w:ind w:left="85" w:right="85"/>
              <w:jc w:val="both"/>
              <w:rPr>
                <w:rFonts w:ascii="Arial" w:hAnsi="Arial" w:cs="Arial"/>
                <w:bCs/>
                <w:sz w:val="20"/>
                <w:szCs w:val="20"/>
              </w:rPr>
            </w:pPr>
            <w:r w:rsidRPr="00B24E47">
              <w:rPr>
                <w:rFonts w:ascii="Arial" w:hAnsi="Arial" w:cs="Arial"/>
                <w:bCs/>
                <w:sz w:val="20"/>
                <w:szCs w:val="20"/>
              </w:rPr>
              <w:t>Žiadateľ stanov</w:t>
            </w:r>
            <w:r>
              <w:rPr>
                <w:rFonts w:ascii="Arial" w:hAnsi="Arial" w:cs="Arial"/>
                <w:bCs/>
                <w:sz w:val="20"/>
                <w:szCs w:val="20"/>
              </w:rPr>
              <w:t>í</w:t>
            </w:r>
            <w:r w:rsidRPr="00B24E47">
              <w:rPr>
                <w:rFonts w:ascii="Arial" w:hAnsi="Arial" w:cs="Arial"/>
                <w:bCs/>
                <w:sz w:val="20"/>
                <w:szCs w:val="20"/>
              </w:rPr>
              <w:t xml:space="preserve"> výdavok podľa najaktuálnejšej dokumentácie, </w:t>
            </w:r>
            <w:proofErr w:type="spellStart"/>
            <w:r w:rsidRPr="00B24E47">
              <w:rPr>
                <w:rFonts w:ascii="Arial" w:hAnsi="Arial" w:cs="Arial"/>
                <w:bCs/>
                <w:sz w:val="20"/>
                <w:szCs w:val="20"/>
              </w:rPr>
              <w:t>t.j</w:t>
            </w:r>
            <w:proofErr w:type="spellEnd"/>
            <w:r w:rsidRPr="00B24E47">
              <w:rPr>
                <w:rFonts w:ascii="Arial" w:hAnsi="Arial" w:cs="Arial"/>
                <w:bCs/>
                <w:sz w:val="20"/>
                <w:szCs w:val="20"/>
              </w:rPr>
              <w:t>. ak disponuje uzatvorenou zmluvou s</w:t>
            </w:r>
            <w:r>
              <w:rPr>
                <w:rFonts w:ascii="Arial" w:hAnsi="Arial" w:cs="Arial"/>
                <w:bCs/>
                <w:sz w:val="20"/>
                <w:szCs w:val="20"/>
              </w:rPr>
              <w:t> </w:t>
            </w:r>
            <w:r w:rsidRPr="00B24E47">
              <w:rPr>
                <w:rFonts w:ascii="Arial" w:hAnsi="Arial" w:cs="Arial"/>
                <w:bCs/>
                <w:sz w:val="20"/>
                <w:szCs w:val="20"/>
              </w:rPr>
              <w:t>úspešným uchádzačom použije hodnoty zo zmluvy, ak disponuje oceneným rozpočtom stavby, ale</w:t>
            </w:r>
            <w:r>
              <w:rPr>
                <w:rFonts w:ascii="Arial" w:hAnsi="Arial" w:cs="Arial"/>
                <w:bCs/>
                <w:sz w:val="20"/>
                <w:szCs w:val="20"/>
              </w:rPr>
              <w:t> </w:t>
            </w:r>
            <w:r w:rsidRPr="00B24E47">
              <w:rPr>
                <w:rFonts w:ascii="Arial" w:hAnsi="Arial" w:cs="Arial"/>
                <w:bCs/>
                <w:sz w:val="20"/>
                <w:szCs w:val="20"/>
              </w:rPr>
              <w:t>neexistuje zmluva s úspešným uchádzačom použije hodnoty z rozpočtu stavby, vo všetkých ostatných prípadoch, ak neexistuje zmluva ani rozpočet stavby použije prieskum trhu.</w:t>
            </w:r>
          </w:p>
          <w:p w14:paraId="184F0DFA" w14:textId="12E5BF0B" w:rsidR="00997F82" w:rsidRPr="00B24E47"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Všetku podpornú dokumentáciu súvisiacu s určením výšky výdavkov žiadateľ uchováva vo svojej držbe a</w:t>
            </w:r>
            <w:r w:rsidR="00E60334">
              <w:rPr>
                <w:rFonts w:ascii="Arial" w:hAnsi="Arial" w:cs="Arial"/>
                <w:bCs/>
                <w:sz w:val="20"/>
                <w:szCs w:val="20"/>
              </w:rPr>
              <w:t> </w:t>
            </w:r>
            <w:r w:rsidRPr="00B24E47">
              <w:rPr>
                <w:rFonts w:ascii="Arial" w:hAnsi="Arial" w:cs="Arial"/>
                <w:bCs/>
                <w:sz w:val="20"/>
                <w:szCs w:val="20"/>
              </w:rPr>
              <w:t>v</w:t>
            </w:r>
            <w:r w:rsidR="00E60334">
              <w:rPr>
                <w:rFonts w:ascii="Arial" w:hAnsi="Arial" w:cs="Arial"/>
                <w:bCs/>
                <w:sz w:val="20"/>
                <w:szCs w:val="20"/>
              </w:rPr>
              <w:t> </w:t>
            </w:r>
            <w:r w:rsidRPr="00B24E47">
              <w:rPr>
                <w:rFonts w:ascii="Arial" w:hAnsi="Arial" w:cs="Arial"/>
                <w:bCs/>
                <w:sz w:val="20"/>
                <w:szCs w:val="20"/>
              </w:rPr>
              <w:t xml:space="preserve">prípade požiadavky MAS túto dodatočne predloží na účely schvaľovania </w:t>
            </w:r>
            <w:proofErr w:type="spellStart"/>
            <w:r w:rsidRPr="00B24E47">
              <w:rPr>
                <w:rFonts w:ascii="Arial" w:hAnsi="Arial" w:cs="Arial"/>
                <w:bCs/>
                <w:sz w:val="20"/>
                <w:szCs w:val="20"/>
              </w:rPr>
              <w:t>ŽoPr</w:t>
            </w:r>
            <w:proofErr w:type="spellEnd"/>
            <w:r w:rsidRPr="00B24E47">
              <w:rPr>
                <w:rFonts w:ascii="Arial" w:hAnsi="Arial" w:cs="Arial"/>
                <w:bCs/>
                <w:sz w:val="20"/>
                <w:szCs w:val="20"/>
              </w:rPr>
              <w:t xml:space="preserve"> (napr. dokumentácia z</w:t>
            </w:r>
            <w:r w:rsidR="00E60334">
              <w:rPr>
                <w:rFonts w:ascii="Arial" w:hAnsi="Arial" w:cs="Arial"/>
                <w:bCs/>
                <w:sz w:val="20"/>
                <w:szCs w:val="20"/>
              </w:rPr>
              <w:t> </w:t>
            </w:r>
            <w:r w:rsidRPr="00B24E47">
              <w:rPr>
                <w:rFonts w:ascii="Arial" w:hAnsi="Arial" w:cs="Arial"/>
                <w:bCs/>
                <w:sz w:val="20"/>
                <w:szCs w:val="20"/>
              </w:rPr>
              <w:t>verejného obstarávania, originál dokumentácie a pod.).</w:t>
            </w:r>
          </w:p>
          <w:p w14:paraId="185C5C90"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 xml:space="preserve">V prípade, ak sa preukáže, že žiadateľ uviedol v rozpočte projektu sumu, ktorá nie je podložená relevantnou dokumentáciou, MAS je v závislosti od identifikovaných nedostatkov oprávnená znížiť výšku zodpovedajúcich výdavkov, uznať výdavok v plnej výške ako neoprávnený alebo vyvodiť iné právne následky pri schvaľovaní </w:t>
            </w:r>
            <w:proofErr w:type="spellStart"/>
            <w:r w:rsidRPr="00B24E47">
              <w:rPr>
                <w:rFonts w:ascii="Arial" w:hAnsi="Arial" w:cs="Arial"/>
                <w:bCs/>
                <w:sz w:val="20"/>
                <w:szCs w:val="20"/>
              </w:rPr>
              <w:t>ŽoPr</w:t>
            </w:r>
            <w:proofErr w:type="spellEnd"/>
            <w:r w:rsidRPr="00B24E47">
              <w:rPr>
                <w:rFonts w:ascii="Arial" w:hAnsi="Arial" w:cs="Arial"/>
                <w:bCs/>
                <w:sz w:val="20"/>
                <w:szCs w:val="20"/>
              </w:rPr>
              <w:t>, resp. v súlade s podmienkami upravenými v zmluve o príspevku. Uvedené nemá vplyv na postup MAS pri identifikácii nedostatkov vo verejnom obstarávaní, ktorého výsledkom bola zmluva s úspešným uchádzačom a na základe ktorej bola stanovená výška príslušného výdavku v rozpočte.</w:t>
            </w:r>
          </w:p>
          <w:p w14:paraId="039BA6E9"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3D7138">
              <w:rPr>
                <w:rFonts w:ascii="Arial" w:hAnsi="Arial" w:cs="Arial"/>
                <w:bCs/>
                <w:sz w:val="20"/>
                <w:szCs w:val="20"/>
              </w:rPr>
              <w:t>V prípade kombinácie uvedených spôsobov stanovenia výšky výdavkov, je žiadateľ povinný predložiť všetku súvisiacu dokumentáciu</w:t>
            </w:r>
            <w:r>
              <w:rPr>
                <w:rFonts w:ascii="Arial" w:hAnsi="Arial" w:cs="Arial"/>
                <w:bCs/>
                <w:sz w:val="20"/>
                <w:szCs w:val="20"/>
              </w:rPr>
              <w:t>.</w:t>
            </w:r>
          </w:p>
          <w:p w14:paraId="2433A2D8" w14:textId="77777777" w:rsidR="00997F82" w:rsidRDefault="00997F82" w:rsidP="00CD453C">
            <w:pPr>
              <w:widowControl w:val="0"/>
              <w:spacing w:before="120" w:after="12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w:t>
            </w:r>
            <w:r>
              <w:rPr>
                <w:rFonts w:ascii="Arial" w:hAnsi="Arial" w:cs="Arial"/>
                <w:bCs/>
                <w:sz w:val="20"/>
                <w:szCs w:val="20"/>
              </w:rPr>
              <w:t>rozpočtu projektu</w:t>
            </w:r>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p>
          <w:p w14:paraId="6BFAF3A9" w14:textId="422AFBE5" w:rsidR="00997F82" w:rsidRPr="00557D28" w:rsidRDefault="00997F82" w:rsidP="00CD453C">
            <w:pPr>
              <w:widowControl w:val="0"/>
              <w:spacing w:before="120" w:after="120" w:line="240" w:lineRule="auto"/>
              <w:ind w:left="85" w:right="85"/>
              <w:jc w:val="both"/>
              <w:rPr>
                <w:rFonts w:ascii="Arial" w:hAnsi="Arial" w:cs="Arial"/>
                <w:bCs/>
                <w:sz w:val="20"/>
                <w:szCs w:val="20"/>
              </w:rPr>
            </w:pPr>
            <w:r>
              <w:rPr>
                <w:rFonts w:ascii="Arial" w:hAnsi="Arial" w:cs="Arial"/>
                <w:bCs/>
                <w:sz w:val="20"/>
                <w:szCs w:val="20"/>
              </w:rPr>
              <w:t xml:space="preserve">Formulár záznamu z prieskumu trhu vrátane požiadaviek na vykonanie prieskumu trhu je uvedený súčasťou </w:t>
            </w:r>
            <w:r w:rsidRPr="00B24E47">
              <w:rPr>
                <w:rFonts w:ascii="Arial" w:hAnsi="Arial" w:cs="Arial"/>
                <w:bCs/>
                <w:sz w:val="20"/>
                <w:szCs w:val="20"/>
              </w:rPr>
              <w:t xml:space="preserve">Príručky k procesu verejného obstarávania, ktorá je dostupná na </w:t>
            </w:r>
            <w:hyperlink r:id="rId15" w:history="1">
              <w:r w:rsidR="000F1EAE" w:rsidRPr="00557D28">
                <w:rPr>
                  <w:rStyle w:val="Hypertextovprepojenie"/>
                  <w:rFonts w:cs="Arial"/>
                  <w:sz w:val="20"/>
                  <w:szCs w:val="20"/>
                </w:rPr>
                <w:t>https://www.mirri.gov.sk/mpsr/irop-programove-obdobie-2014-2020/clld/programove-dokumenty/prirucka-k-procesu-verejn</w:t>
              </w:r>
              <w:r w:rsidR="000F1EAE" w:rsidRPr="00557D28">
                <w:rPr>
                  <w:rStyle w:val="Hypertextovprepojenie"/>
                  <w:rFonts w:cs="Arial"/>
                  <w:sz w:val="20"/>
                  <w:szCs w:val="20"/>
                </w:rPr>
                <w:t>e</w:t>
              </w:r>
              <w:r w:rsidR="000F1EAE" w:rsidRPr="00557D28">
                <w:rPr>
                  <w:rStyle w:val="Hypertextovprepojenie"/>
                  <w:rFonts w:cs="Arial"/>
                  <w:sz w:val="20"/>
                  <w:szCs w:val="20"/>
                </w:rPr>
                <w:t>ho-obstaravania/index.html</w:t>
              </w:r>
            </w:hyperlink>
            <w:r w:rsidR="000F1EAE" w:rsidRPr="00557D28">
              <w:rPr>
                <w:rFonts w:ascii="Arial" w:hAnsi="Arial" w:cs="Arial"/>
                <w:sz w:val="20"/>
                <w:szCs w:val="20"/>
              </w:rPr>
              <w:t>.</w:t>
            </w:r>
          </w:p>
          <w:p w14:paraId="557C2B43" w14:textId="72D875E8" w:rsidR="00997F82" w:rsidRPr="002C3A60" w:rsidRDefault="00997F82" w:rsidP="00FA7A1A">
            <w:pPr>
              <w:widowControl w:val="0"/>
              <w:spacing w:before="120" w:after="120" w:line="240" w:lineRule="auto"/>
              <w:ind w:left="85" w:right="85"/>
              <w:jc w:val="both"/>
              <w:rPr>
                <w:rFonts w:ascii="Arial" w:hAnsi="Arial" w:cs="Arial"/>
                <w:bCs/>
                <w:sz w:val="20"/>
                <w:szCs w:val="20"/>
              </w:rPr>
            </w:pPr>
            <w:r w:rsidRPr="00B24E47">
              <w:rPr>
                <w:rFonts w:ascii="Arial" w:hAnsi="Arial" w:cs="Arial"/>
                <w:bCs/>
                <w:sz w:val="20"/>
                <w:szCs w:val="20"/>
              </w:rPr>
              <w:t>Rozpočet projektu</w:t>
            </w:r>
            <w:r w:rsidR="00E705B8">
              <w:rPr>
                <w:rFonts w:ascii="Arial" w:hAnsi="Arial" w:cs="Arial"/>
                <w:bCs/>
                <w:sz w:val="20"/>
                <w:szCs w:val="20"/>
              </w:rPr>
              <w:t xml:space="preserve"> sa predkladá </w:t>
            </w:r>
            <w:r w:rsidRPr="002C3A60">
              <w:rPr>
                <w:rFonts w:ascii="Arial" w:hAnsi="Arial" w:cs="Arial"/>
                <w:bCs/>
                <w:sz w:val="20"/>
                <w:szCs w:val="20"/>
              </w:rPr>
              <w:t>vo formáte .</w:t>
            </w:r>
            <w:proofErr w:type="spellStart"/>
            <w:r>
              <w:rPr>
                <w:rFonts w:ascii="Arial" w:hAnsi="Arial" w:cs="Arial"/>
                <w:bCs/>
                <w:sz w:val="20"/>
                <w:szCs w:val="20"/>
              </w:rPr>
              <w:t>xls</w:t>
            </w:r>
            <w:proofErr w:type="spellEnd"/>
            <w:r w:rsidR="00E705B8">
              <w:rPr>
                <w:rFonts w:ascii="Arial" w:hAnsi="Arial" w:cs="Arial"/>
                <w:bCs/>
                <w:sz w:val="20"/>
                <w:szCs w:val="20"/>
              </w:rPr>
              <w:t>.</w:t>
            </w:r>
          </w:p>
        </w:tc>
      </w:tr>
      <w:tr w:rsidR="00997F82" w:rsidRPr="004F2B60" w14:paraId="6ABC593A" w14:textId="77777777" w:rsidTr="004461E5">
        <w:tblPrEx>
          <w:tblCellMar>
            <w:left w:w="108" w:type="dxa"/>
            <w:right w:w="108" w:type="dxa"/>
          </w:tblCellMar>
        </w:tblPrEx>
        <w:trPr>
          <w:trHeight w:val="287"/>
        </w:trPr>
        <w:tc>
          <w:tcPr>
            <w:tcW w:w="9776" w:type="dxa"/>
            <w:shd w:val="clear" w:color="auto" w:fill="F2F2F2" w:themeFill="background1" w:themeFillShade="F2"/>
          </w:tcPr>
          <w:p w14:paraId="38FD5BED" w14:textId="4849D817" w:rsidR="00997F82" w:rsidRPr="002C3A60"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 xml:space="preserve">Ukazovatele </w:t>
            </w:r>
            <w:r w:rsidR="00DF0742">
              <w:rPr>
                <w:rFonts w:ascii="Arial" w:hAnsi="Arial" w:cs="Arial"/>
                <w:b/>
                <w:color w:val="44546A" w:themeColor="text2"/>
                <w:szCs w:val="19"/>
              </w:rPr>
              <w:t>hodnotenia finančnej situácie</w:t>
            </w:r>
          </w:p>
        </w:tc>
      </w:tr>
      <w:tr w:rsidR="00997F82" w:rsidRPr="006A79F0" w14:paraId="26B7D750" w14:textId="77777777" w:rsidTr="004461E5">
        <w:tblPrEx>
          <w:tblCellMar>
            <w:left w:w="108" w:type="dxa"/>
            <w:right w:w="108" w:type="dxa"/>
          </w:tblCellMar>
        </w:tblPrEx>
        <w:tc>
          <w:tcPr>
            <w:tcW w:w="9776" w:type="dxa"/>
            <w:tcBorders>
              <w:bottom w:val="single" w:sz="4" w:space="0" w:color="auto"/>
            </w:tcBorders>
          </w:tcPr>
          <w:p w14:paraId="56B806DF" w14:textId="76FE4982" w:rsidR="00997F82" w:rsidRDefault="00997F82" w:rsidP="00946FAA">
            <w:pPr>
              <w:spacing w:before="120" w:after="120" w:line="240" w:lineRule="auto"/>
              <w:ind w:left="85" w:right="85"/>
              <w:jc w:val="both"/>
              <w:rPr>
                <w:rFonts w:ascii="Arial" w:hAnsi="Arial" w:cs="Arial"/>
                <w:bCs/>
                <w:sz w:val="20"/>
                <w:szCs w:val="20"/>
              </w:rPr>
            </w:pPr>
            <w:r w:rsidRPr="00B1324F">
              <w:rPr>
                <w:rFonts w:ascii="Arial" w:hAnsi="Arial" w:cs="Arial"/>
                <w:bCs/>
                <w:sz w:val="20"/>
                <w:szCs w:val="20"/>
              </w:rPr>
              <w:t xml:space="preserve">V rámci tejto prílohy </w:t>
            </w:r>
            <w:proofErr w:type="spellStart"/>
            <w:r w:rsidRPr="00B1324F">
              <w:rPr>
                <w:rFonts w:ascii="Arial" w:hAnsi="Arial" w:cs="Arial"/>
                <w:bCs/>
                <w:sz w:val="20"/>
                <w:szCs w:val="20"/>
              </w:rPr>
              <w:t>ŽoP</w:t>
            </w:r>
            <w:r>
              <w:rPr>
                <w:rFonts w:ascii="Arial" w:hAnsi="Arial" w:cs="Arial"/>
                <w:bCs/>
                <w:sz w:val="20"/>
                <w:szCs w:val="20"/>
              </w:rPr>
              <w:t>r</w:t>
            </w:r>
            <w:proofErr w:type="spellEnd"/>
            <w:r w:rsidRPr="00B1324F">
              <w:rPr>
                <w:rFonts w:ascii="Arial" w:hAnsi="Arial" w:cs="Arial"/>
                <w:bCs/>
                <w:sz w:val="20"/>
                <w:szCs w:val="20"/>
              </w:rPr>
              <w:t xml:space="preserve"> </w:t>
            </w:r>
            <w:r>
              <w:rPr>
                <w:rFonts w:ascii="Arial" w:hAnsi="Arial" w:cs="Arial"/>
                <w:bCs/>
                <w:sz w:val="20"/>
                <w:szCs w:val="20"/>
              </w:rPr>
              <w:t>ž</w:t>
            </w:r>
            <w:r w:rsidRPr="00B1324F">
              <w:rPr>
                <w:rFonts w:ascii="Arial" w:hAnsi="Arial" w:cs="Arial"/>
                <w:bCs/>
                <w:sz w:val="20"/>
                <w:szCs w:val="20"/>
              </w:rPr>
              <w:t>iadate</w:t>
            </w:r>
            <w:r>
              <w:rPr>
                <w:rFonts w:ascii="Arial" w:hAnsi="Arial" w:cs="Arial"/>
                <w:bCs/>
                <w:sz w:val="20"/>
                <w:szCs w:val="20"/>
              </w:rPr>
              <w:t>ľ predkladá</w:t>
            </w:r>
            <w:r w:rsidRPr="007609EC">
              <w:rPr>
                <w:rFonts w:ascii="Arial" w:hAnsi="Arial" w:cs="Arial"/>
                <w:bCs/>
                <w:sz w:val="20"/>
                <w:szCs w:val="20"/>
              </w:rPr>
              <w:t xml:space="preserve"> </w:t>
            </w:r>
            <w:r w:rsidRPr="003D39D0">
              <w:rPr>
                <w:rFonts w:ascii="Arial" w:hAnsi="Arial" w:cs="Arial"/>
                <w:bCs/>
                <w:sz w:val="20"/>
                <w:szCs w:val="20"/>
              </w:rPr>
              <w:t xml:space="preserve">tabuľku ukazovateľov </w:t>
            </w:r>
            <w:r w:rsidR="003D39D0">
              <w:rPr>
                <w:rFonts w:ascii="Arial" w:hAnsi="Arial" w:cs="Arial"/>
                <w:bCs/>
                <w:sz w:val="20"/>
                <w:szCs w:val="20"/>
              </w:rPr>
              <w:t xml:space="preserve">hodnotenia </w:t>
            </w:r>
            <w:r w:rsidR="003D39D0" w:rsidRPr="003D39D0">
              <w:rPr>
                <w:rFonts w:ascii="Arial" w:hAnsi="Arial" w:cs="Arial"/>
                <w:bCs/>
                <w:sz w:val="20"/>
                <w:szCs w:val="20"/>
              </w:rPr>
              <w:t>finančne</w:t>
            </w:r>
            <w:r w:rsidR="003D39D0">
              <w:rPr>
                <w:rFonts w:ascii="Arial" w:hAnsi="Arial" w:cs="Arial"/>
                <w:bCs/>
                <w:sz w:val="20"/>
                <w:szCs w:val="20"/>
              </w:rPr>
              <w:t>j</w:t>
            </w:r>
            <w:r w:rsidRPr="003D39D0">
              <w:rPr>
                <w:rFonts w:ascii="Arial" w:hAnsi="Arial" w:cs="Arial"/>
                <w:bCs/>
                <w:sz w:val="20"/>
                <w:szCs w:val="20"/>
              </w:rPr>
              <w:t xml:space="preserve"> </w:t>
            </w:r>
            <w:r w:rsidR="003D39D0">
              <w:rPr>
                <w:rFonts w:ascii="Arial" w:hAnsi="Arial" w:cs="Arial"/>
                <w:bCs/>
                <w:sz w:val="20"/>
                <w:szCs w:val="20"/>
              </w:rPr>
              <w:t>situácie</w:t>
            </w:r>
            <w:r>
              <w:rPr>
                <w:rFonts w:ascii="Arial" w:hAnsi="Arial" w:cs="Arial"/>
                <w:bCs/>
                <w:sz w:val="20"/>
                <w:szCs w:val="20"/>
              </w:rPr>
              <w:t>.</w:t>
            </w:r>
          </w:p>
          <w:p w14:paraId="6CEC7C11" w14:textId="53F3B7C1"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predstavuje analýzu založenú na matematicko-štatistických metódach, ktorá komplexne posudzuje finančnú situáciu </w:t>
            </w:r>
            <w:r>
              <w:rPr>
                <w:rFonts w:ascii="Arial" w:hAnsi="Arial" w:cs="Arial"/>
                <w:bCs/>
                <w:sz w:val="20"/>
                <w:szCs w:val="20"/>
              </w:rPr>
              <w:t>žiadateľa</w:t>
            </w:r>
            <w:r w:rsidRPr="007609EC">
              <w:rPr>
                <w:rFonts w:ascii="Arial" w:hAnsi="Arial" w:cs="Arial"/>
                <w:bCs/>
                <w:sz w:val="20"/>
                <w:szCs w:val="20"/>
              </w:rPr>
              <w:t xml:space="preserve">. Hlavným cieľom </w:t>
            </w:r>
            <w:r>
              <w:rPr>
                <w:rFonts w:ascii="Arial" w:hAnsi="Arial" w:cs="Arial"/>
                <w:bCs/>
                <w:sz w:val="20"/>
                <w:szCs w:val="20"/>
              </w:rPr>
              <w:t>tabuľky</w:t>
            </w:r>
            <w:r w:rsidRPr="007609EC">
              <w:rPr>
                <w:rFonts w:ascii="Arial" w:hAnsi="Arial" w:cs="Arial"/>
                <w:bCs/>
                <w:sz w:val="20"/>
                <w:szCs w:val="20"/>
              </w:rPr>
              <w:t xml:space="preserve"> je zhodnotiť finančnú situáciu (finančnú kondíciu) žiadateľa a prispieť tak k správnemu posúdeniu finančnej stability </w:t>
            </w:r>
            <w:r>
              <w:rPr>
                <w:rFonts w:ascii="Arial" w:hAnsi="Arial" w:cs="Arial"/>
                <w:bCs/>
                <w:sz w:val="20"/>
                <w:szCs w:val="20"/>
              </w:rPr>
              <w:t>žiadateľa</w:t>
            </w:r>
            <w:r w:rsidRPr="007609EC">
              <w:rPr>
                <w:rFonts w:ascii="Arial" w:hAnsi="Arial" w:cs="Arial"/>
                <w:bCs/>
                <w:sz w:val="20"/>
                <w:szCs w:val="20"/>
              </w:rPr>
              <w:t xml:space="preserve"> a to aj s ohľadom na budúcu finančnú udržateľnosť </w:t>
            </w:r>
            <w:r>
              <w:rPr>
                <w:rFonts w:ascii="Arial" w:hAnsi="Arial" w:cs="Arial"/>
                <w:bCs/>
                <w:sz w:val="20"/>
                <w:szCs w:val="20"/>
              </w:rPr>
              <w:t>subjektu a tým aj projektu.</w:t>
            </w:r>
          </w:p>
          <w:p w14:paraId="1290E624" w14:textId="77777777" w:rsidR="00643184"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Tabuľka</w:t>
            </w:r>
            <w:r w:rsidRPr="007609EC">
              <w:rPr>
                <w:rFonts w:ascii="Arial" w:hAnsi="Arial" w:cs="Arial"/>
                <w:bCs/>
                <w:sz w:val="20"/>
                <w:szCs w:val="20"/>
              </w:rPr>
              <w:t xml:space="preserve"> vychádza z historických údajov </w:t>
            </w:r>
            <w:r>
              <w:rPr>
                <w:rFonts w:ascii="Arial" w:hAnsi="Arial" w:cs="Arial"/>
                <w:bCs/>
                <w:sz w:val="20"/>
                <w:szCs w:val="20"/>
              </w:rPr>
              <w:t>žiadateľa</w:t>
            </w:r>
            <w:r w:rsidRPr="007609EC">
              <w:rPr>
                <w:rFonts w:ascii="Arial" w:hAnsi="Arial" w:cs="Arial"/>
                <w:bCs/>
                <w:sz w:val="20"/>
                <w:szCs w:val="20"/>
              </w:rPr>
              <w:t xml:space="preserve">, ktoré sú prezentované dosahovanými výsledkami </w:t>
            </w:r>
            <w:r>
              <w:rPr>
                <w:rFonts w:ascii="Arial" w:hAnsi="Arial" w:cs="Arial"/>
                <w:bCs/>
                <w:sz w:val="20"/>
                <w:szCs w:val="20"/>
              </w:rPr>
              <w:t>subjektu žiadateľa</w:t>
            </w:r>
            <w:r w:rsidRPr="007609EC">
              <w:rPr>
                <w:rFonts w:ascii="Arial" w:hAnsi="Arial" w:cs="Arial"/>
                <w:bCs/>
                <w:sz w:val="20"/>
                <w:szCs w:val="20"/>
              </w:rPr>
              <w:t xml:space="preserve"> vypovedajúcich o</w:t>
            </w:r>
            <w:r>
              <w:rPr>
                <w:rFonts w:ascii="Arial" w:hAnsi="Arial" w:cs="Arial"/>
                <w:bCs/>
                <w:sz w:val="20"/>
                <w:szCs w:val="20"/>
              </w:rPr>
              <w:t xml:space="preserve"> jeho </w:t>
            </w:r>
            <w:r w:rsidRPr="007609EC">
              <w:rPr>
                <w:rFonts w:ascii="Arial" w:hAnsi="Arial" w:cs="Arial"/>
                <w:bCs/>
                <w:sz w:val="20"/>
                <w:szCs w:val="20"/>
              </w:rPr>
              <w:t xml:space="preserve">hospodárení, o jeho majetkových pomeroch ako aj štruktúre financovania aktív podniku. </w:t>
            </w:r>
          </w:p>
          <w:p w14:paraId="5AC08CAA" w14:textId="792898D8" w:rsidR="00997F82" w:rsidRDefault="00997F82" w:rsidP="00946FAA">
            <w:pPr>
              <w:spacing w:before="120" w:after="120" w:line="240" w:lineRule="auto"/>
              <w:ind w:left="85" w:right="85"/>
              <w:jc w:val="both"/>
              <w:rPr>
                <w:rFonts w:ascii="Arial" w:hAnsi="Arial" w:cs="Arial"/>
                <w:bCs/>
                <w:sz w:val="20"/>
                <w:szCs w:val="20"/>
              </w:rPr>
            </w:pPr>
            <w:r w:rsidRPr="007609EC">
              <w:rPr>
                <w:rFonts w:ascii="Arial" w:hAnsi="Arial" w:cs="Arial"/>
                <w:bCs/>
                <w:sz w:val="20"/>
                <w:szCs w:val="20"/>
              </w:rPr>
              <w:lastRenderedPageBreak/>
              <w:t>Všetky údaje sa získavajú z účtovnej závierky žiadateľa</w:t>
            </w:r>
            <w:r w:rsidR="00173322" w:rsidRPr="007609EC">
              <w:rPr>
                <w:rFonts w:ascii="Arial" w:hAnsi="Arial" w:cs="Arial"/>
                <w:bCs/>
                <w:sz w:val="20"/>
                <w:szCs w:val="20"/>
              </w:rPr>
              <w:t xml:space="preserve"> </w:t>
            </w:r>
            <w:r w:rsidRPr="007609EC">
              <w:rPr>
                <w:rFonts w:ascii="Arial" w:hAnsi="Arial" w:cs="Arial"/>
                <w:bCs/>
                <w:sz w:val="20"/>
                <w:szCs w:val="20"/>
              </w:rPr>
              <w:t xml:space="preserve">(s výnimkou niektorých údajov </w:t>
            </w:r>
            <w:r>
              <w:rPr>
                <w:rFonts w:ascii="Arial" w:hAnsi="Arial" w:cs="Arial"/>
                <w:bCs/>
                <w:sz w:val="20"/>
                <w:szCs w:val="20"/>
              </w:rPr>
              <w:t>pri, ktorých je potrebné doplniť údaje z analytickej účtovnej evidencie</w:t>
            </w:r>
            <w:r w:rsidRPr="007609EC">
              <w:rPr>
                <w:rFonts w:ascii="Arial" w:hAnsi="Arial" w:cs="Arial"/>
                <w:bCs/>
                <w:sz w:val="20"/>
                <w:szCs w:val="20"/>
              </w:rPr>
              <w:t xml:space="preserve">). </w:t>
            </w:r>
          </w:p>
          <w:p w14:paraId="27E132AC" w14:textId="36348719"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 xml:space="preserve">Ukazovatele </w:t>
            </w:r>
            <w:r w:rsidR="000569D6">
              <w:rPr>
                <w:rFonts w:ascii="Arial" w:hAnsi="Arial" w:cs="Arial"/>
                <w:bCs/>
                <w:sz w:val="20"/>
                <w:szCs w:val="20"/>
              </w:rPr>
              <w:t xml:space="preserve">hodnotenia finančnej situácie </w:t>
            </w:r>
            <w:r>
              <w:rPr>
                <w:rFonts w:ascii="Arial" w:hAnsi="Arial" w:cs="Arial"/>
                <w:bCs/>
                <w:sz w:val="20"/>
                <w:szCs w:val="20"/>
              </w:rPr>
              <w:t>žiadateľa s</w:t>
            </w:r>
            <w:r w:rsidRPr="007609EC">
              <w:rPr>
                <w:rFonts w:ascii="Arial" w:hAnsi="Arial" w:cs="Arial"/>
                <w:bCs/>
                <w:sz w:val="20"/>
                <w:szCs w:val="20"/>
              </w:rPr>
              <w:t>a vypočítava</w:t>
            </w:r>
            <w:r>
              <w:rPr>
                <w:rFonts w:ascii="Arial" w:hAnsi="Arial" w:cs="Arial"/>
                <w:bCs/>
                <w:sz w:val="20"/>
                <w:szCs w:val="20"/>
              </w:rPr>
              <w:t>jú</w:t>
            </w:r>
            <w:r w:rsidRPr="007609EC">
              <w:rPr>
                <w:rFonts w:ascii="Arial" w:hAnsi="Arial" w:cs="Arial"/>
                <w:bCs/>
                <w:sz w:val="20"/>
                <w:szCs w:val="20"/>
              </w:rPr>
              <w:t xml:space="preserve"> za časové obdobie jedného účtovného obdobia.</w:t>
            </w:r>
            <w:r>
              <w:rPr>
                <w:rFonts w:ascii="Arial" w:hAnsi="Arial" w:cs="Arial"/>
                <w:bCs/>
                <w:sz w:val="20"/>
                <w:szCs w:val="20"/>
              </w:rPr>
              <w:t xml:space="preserve"> Žiadateľ vypĺňa údaje za posledné schválené účtovné obdobie</w:t>
            </w:r>
            <w:r w:rsidR="00173322">
              <w:rPr>
                <w:rFonts w:ascii="Arial" w:hAnsi="Arial" w:cs="Arial"/>
                <w:bCs/>
                <w:sz w:val="20"/>
                <w:szCs w:val="20"/>
              </w:rPr>
              <w:t>.</w:t>
            </w:r>
          </w:p>
          <w:p w14:paraId="0F34D686" w14:textId="18ED857F" w:rsidR="00997F82" w:rsidRDefault="00997F82" w:rsidP="00946FAA">
            <w:pPr>
              <w:spacing w:before="120" w:after="120" w:line="240" w:lineRule="auto"/>
              <w:ind w:left="85" w:right="85"/>
              <w:jc w:val="both"/>
              <w:rPr>
                <w:rFonts w:ascii="Arial" w:hAnsi="Arial" w:cs="Arial"/>
                <w:bCs/>
                <w:sz w:val="20"/>
                <w:szCs w:val="20"/>
              </w:rPr>
            </w:pPr>
            <w:r>
              <w:rPr>
                <w:rFonts w:ascii="Arial" w:hAnsi="Arial" w:cs="Arial"/>
                <w:bCs/>
                <w:sz w:val="20"/>
                <w:szCs w:val="20"/>
              </w:rPr>
              <w:t>Žiadateľ vypĺňa relevantnú tabuľku podľa relevantnosti účtovnej závierky, ktorú v zmysle opatrení Ministerstva financií SR zostavuje (iné účtovné závierky platia pre podnikateľské subjekty a iné pre verejný, resp. neziskový sektor)</w:t>
            </w:r>
            <w:r w:rsidR="00173322">
              <w:rPr>
                <w:rFonts w:ascii="Arial" w:hAnsi="Arial" w:cs="Arial"/>
                <w:bCs/>
                <w:sz w:val="20"/>
                <w:szCs w:val="20"/>
              </w:rPr>
              <w:t>.</w:t>
            </w:r>
          </w:p>
          <w:p w14:paraId="70B537BC" w14:textId="40AB59FB" w:rsidR="00997F82" w:rsidRDefault="00997F82" w:rsidP="00FA7A1A">
            <w:pPr>
              <w:spacing w:before="120" w:after="0" w:line="240" w:lineRule="auto"/>
              <w:ind w:left="85" w:right="85"/>
              <w:jc w:val="both"/>
              <w:rPr>
                <w:rFonts w:ascii="Arial" w:hAnsi="Arial" w:cs="Arial"/>
                <w:bCs/>
                <w:sz w:val="20"/>
                <w:szCs w:val="20"/>
              </w:rPr>
            </w:pPr>
            <w:r w:rsidRPr="008C100C">
              <w:rPr>
                <w:rFonts w:ascii="Arial" w:hAnsi="Arial" w:cs="Arial"/>
                <w:bCs/>
                <w:sz w:val="20"/>
                <w:szCs w:val="20"/>
              </w:rPr>
              <w:t xml:space="preserve">Záväzný formulár prílohy </w:t>
            </w:r>
            <w:proofErr w:type="spellStart"/>
            <w:r w:rsidRPr="008C100C">
              <w:rPr>
                <w:rFonts w:ascii="Arial" w:hAnsi="Arial" w:cs="Arial"/>
                <w:bCs/>
                <w:sz w:val="20"/>
                <w:szCs w:val="20"/>
              </w:rPr>
              <w:t>ŽoP</w:t>
            </w:r>
            <w:r>
              <w:rPr>
                <w:rFonts w:ascii="Arial" w:hAnsi="Arial" w:cs="Arial"/>
                <w:bCs/>
                <w:sz w:val="20"/>
                <w:szCs w:val="20"/>
              </w:rPr>
              <w:t>r</w:t>
            </w:r>
            <w:proofErr w:type="spellEnd"/>
            <w:r w:rsidRPr="008C100C">
              <w:rPr>
                <w:rFonts w:ascii="Arial" w:hAnsi="Arial" w:cs="Arial"/>
                <w:bCs/>
                <w:sz w:val="20"/>
                <w:szCs w:val="20"/>
              </w:rPr>
              <w:t xml:space="preserve"> </w:t>
            </w:r>
            <w:r>
              <w:rPr>
                <w:rFonts w:ascii="Arial" w:hAnsi="Arial" w:cs="Arial"/>
                <w:bCs/>
                <w:sz w:val="20"/>
                <w:szCs w:val="20"/>
              </w:rPr>
              <w:t xml:space="preserve">vrátane inštrukcií k jeho vyplneniu tvorí súčasť príloh k </w:t>
            </w:r>
            <w:proofErr w:type="spellStart"/>
            <w:r>
              <w:rPr>
                <w:rFonts w:ascii="Arial" w:hAnsi="Arial" w:cs="Arial"/>
                <w:bCs/>
                <w:sz w:val="20"/>
                <w:szCs w:val="20"/>
              </w:rPr>
              <w:t>ŽoPr</w:t>
            </w:r>
            <w:proofErr w:type="spellEnd"/>
            <w:r>
              <w:rPr>
                <w:rFonts w:ascii="Arial" w:hAnsi="Arial" w:cs="Arial"/>
                <w:bCs/>
                <w:sz w:val="20"/>
                <w:szCs w:val="20"/>
              </w:rPr>
              <w:t>.</w:t>
            </w:r>
            <w:r w:rsidR="00132497">
              <w:rPr>
                <w:rFonts w:ascii="Arial" w:hAnsi="Arial" w:cs="Arial"/>
                <w:bCs/>
                <w:sz w:val="20"/>
                <w:szCs w:val="20"/>
              </w:rPr>
              <w:t xml:space="preserve"> Formulár sa predkladá </w:t>
            </w:r>
            <w:r w:rsidR="00132497" w:rsidRPr="002C3A60">
              <w:rPr>
                <w:rFonts w:ascii="Arial" w:hAnsi="Arial" w:cs="Arial"/>
                <w:bCs/>
                <w:sz w:val="20"/>
                <w:szCs w:val="20"/>
              </w:rPr>
              <w:t>vo formáte .</w:t>
            </w:r>
            <w:proofErr w:type="spellStart"/>
            <w:r w:rsidR="00132497">
              <w:rPr>
                <w:rFonts w:ascii="Arial" w:hAnsi="Arial" w:cs="Arial"/>
                <w:bCs/>
                <w:sz w:val="20"/>
                <w:szCs w:val="20"/>
              </w:rPr>
              <w:t>xls</w:t>
            </w:r>
            <w:proofErr w:type="spellEnd"/>
            <w:r w:rsidR="00132497">
              <w:rPr>
                <w:rFonts w:ascii="Arial" w:hAnsi="Arial" w:cs="Arial"/>
                <w:bCs/>
                <w:sz w:val="20"/>
                <w:szCs w:val="20"/>
              </w:rPr>
              <w:t>.</w:t>
            </w:r>
          </w:p>
          <w:p w14:paraId="644CC498" w14:textId="77777777" w:rsidR="00997F82" w:rsidRPr="00D467A3" w:rsidRDefault="00997F82" w:rsidP="00661A23">
            <w:pPr>
              <w:keepNext/>
              <w:spacing w:before="240" w:after="120" w:line="240" w:lineRule="auto"/>
              <w:ind w:left="85" w:right="85"/>
              <w:jc w:val="both"/>
              <w:rPr>
                <w:rFonts w:ascii="Arial" w:hAnsi="Arial" w:cs="Arial"/>
                <w:b/>
                <w:bCs/>
                <w:sz w:val="20"/>
                <w:szCs w:val="20"/>
              </w:rPr>
            </w:pPr>
            <w:r w:rsidRPr="00D467A3">
              <w:rPr>
                <w:rFonts w:ascii="Arial" w:hAnsi="Arial" w:cs="Arial"/>
                <w:b/>
                <w:bCs/>
                <w:sz w:val="20"/>
                <w:szCs w:val="20"/>
              </w:rPr>
              <w:t>UPOZORNENIE:</w:t>
            </w:r>
          </w:p>
          <w:p w14:paraId="3DC56DB0" w14:textId="4FBA6E55" w:rsidR="00D05CF5" w:rsidRDefault="00997F82" w:rsidP="00065CC5">
            <w:pPr>
              <w:pStyle w:val="Default"/>
              <w:ind w:left="25"/>
              <w:jc w:val="both"/>
              <w:rPr>
                <w:bCs/>
                <w:szCs w:val="20"/>
              </w:rPr>
            </w:pPr>
            <w:r>
              <w:rPr>
                <w:bCs/>
                <w:szCs w:val="20"/>
              </w:rPr>
              <w:t xml:space="preserve">MAS overí údaje uvedené v prílohe na základe údajov účtovnej závierky dostupnej na </w:t>
            </w:r>
            <w:hyperlink r:id="rId16" w:history="1">
              <w:r w:rsidRPr="00D01EF0">
                <w:rPr>
                  <w:rStyle w:val="Hypertextovprepojenie"/>
                  <w:bCs/>
                  <w:sz w:val="20"/>
                  <w:szCs w:val="20"/>
                </w:rPr>
                <w:t>www.registeruz.sk</w:t>
              </w:r>
            </w:hyperlink>
          </w:p>
          <w:p w14:paraId="30C5937C" w14:textId="00CF7CAF" w:rsidR="00F5202D" w:rsidRPr="002C3A60" w:rsidRDefault="00F5202D" w:rsidP="00BE169B">
            <w:pPr>
              <w:pStyle w:val="Default"/>
              <w:jc w:val="both"/>
              <w:rPr>
                <w:bCs/>
                <w:szCs w:val="20"/>
              </w:rPr>
            </w:pPr>
          </w:p>
        </w:tc>
      </w:tr>
      <w:tr w:rsidR="00997F82" w:rsidRPr="00603E9E" w14:paraId="7EED36A5" w14:textId="77777777" w:rsidTr="004461E5">
        <w:tblPrEx>
          <w:tblCellMar>
            <w:left w:w="108" w:type="dxa"/>
            <w:right w:w="108" w:type="dxa"/>
          </w:tblCellMar>
        </w:tblPrEx>
        <w:tc>
          <w:tcPr>
            <w:tcW w:w="9776" w:type="dxa"/>
            <w:shd w:val="clear" w:color="auto" w:fill="F2F2F2" w:themeFill="background1" w:themeFillShade="F2"/>
          </w:tcPr>
          <w:p w14:paraId="340D57C7" w14:textId="77777777" w:rsidR="00997F82" w:rsidRPr="00E62D39" w:rsidRDefault="00997F82" w:rsidP="00914EEE">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lastRenderedPageBreak/>
              <w:t>Doklady od stavebného úradu</w:t>
            </w:r>
          </w:p>
        </w:tc>
      </w:tr>
      <w:tr w:rsidR="00997F82" w:rsidRPr="006A79F0" w14:paraId="621567C1" w14:textId="77777777" w:rsidTr="004461E5">
        <w:tblPrEx>
          <w:tblCellMar>
            <w:left w:w="108" w:type="dxa"/>
            <w:right w:w="108" w:type="dxa"/>
          </w:tblCellMar>
        </w:tblPrEx>
        <w:tc>
          <w:tcPr>
            <w:tcW w:w="9776" w:type="dxa"/>
            <w:tcBorders>
              <w:bottom w:val="single" w:sz="4" w:space="0" w:color="auto"/>
            </w:tcBorders>
          </w:tcPr>
          <w:p w14:paraId="6D565179"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sidRPr="002451DC">
              <w:rPr>
                <w:rFonts w:ascii="Arial" w:hAnsi="Arial" w:cs="Arial"/>
                <w:bCs/>
                <w:sz w:val="20"/>
                <w:szCs w:val="20"/>
              </w:rPr>
              <w:t>V</w:t>
            </w:r>
            <w:r>
              <w:rPr>
                <w:rFonts w:ascii="Arial" w:hAnsi="Arial" w:cs="Arial"/>
                <w:bCs/>
                <w:sz w:val="20"/>
                <w:szCs w:val="20"/>
              </w:rPr>
              <w:t> </w:t>
            </w:r>
            <w:r w:rsidRPr="002451DC">
              <w:rPr>
                <w:rFonts w:ascii="Arial" w:hAnsi="Arial" w:cs="Arial"/>
                <w:bCs/>
                <w:sz w:val="20"/>
                <w:szCs w:val="20"/>
              </w:rPr>
              <w:t>prípade</w:t>
            </w:r>
            <w:r>
              <w:rPr>
                <w:rFonts w:ascii="Arial" w:hAnsi="Arial" w:cs="Arial"/>
                <w:bCs/>
                <w:sz w:val="20"/>
                <w:szCs w:val="20"/>
              </w:rPr>
              <w:t xml:space="preserve">, že sú predmetom </w:t>
            </w:r>
            <w:proofErr w:type="spellStart"/>
            <w:r>
              <w:rPr>
                <w:rFonts w:ascii="Arial" w:hAnsi="Arial" w:cs="Arial"/>
                <w:bCs/>
                <w:sz w:val="20"/>
                <w:szCs w:val="20"/>
              </w:rPr>
              <w:t>ŽoPr</w:t>
            </w:r>
            <w:proofErr w:type="spellEnd"/>
            <w:r w:rsidRPr="002451DC">
              <w:rPr>
                <w:rFonts w:ascii="Arial" w:hAnsi="Arial" w:cs="Arial"/>
                <w:bCs/>
                <w:sz w:val="20"/>
                <w:szCs w:val="20"/>
              </w:rPr>
              <w:t xml:space="preserve"> stavebn</w:t>
            </w:r>
            <w:r>
              <w:rPr>
                <w:rFonts w:ascii="Arial" w:hAnsi="Arial" w:cs="Arial"/>
                <w:bCs/>
                <w:sz w:val="20"/>
                <w:szCs w:val="20"/>
              </w:rPr>
              <w:t>é</w:t>
            </w:r>
            <w:r w:rsidRPr="002451DC">
              <w:rPr>
                <w:rFonts w:ascii="Arial" w:hAnsi="Arial" w:cs="Arial"/>
                <w:bCs/>
                <w:sz w:val="20"/>
                <w:szCs w:val="20"/>
              </w:rPr>
              <w:t xml:space="preserve"> prác</w:t>
            </w:r>
            <w:r>
              <w:rPr>
                <w:rFonts w:ascii="Arial" w:hAnsi="Arial" w:cs="Arial"/>
                <w:bCs/>
                <w:sz w:val="20"/>
                <w:szCs w:val="20"/>
              </w:rPr>
              <w:t>e</w:t>
            </w:r>
            <w:r w:rsidRPr="002451DC">
              <w:rPr>
                <w:rFonts w:ascii="Arial" w:hAnsi="Arial" w:cs="Arial"/>
                <w:bCs/>
                <w:sz w:val="20"/>
                <w:szCs w:val="20"/>
              </w:rPr>
              <w:t>, je žiadateľ je povinný pre</w:t>
            </w:r>
            <w:r>
              <w:rPr>
                <w:rFonts w:ascii="Arial" w:hAnsi="Arial" w:cs="Arial"/>
                <w:bCs/>
                <w:sz w:val="20"/>
                <w:szCs w:val="20"/>
              </w:rPr>
              <w:t>u</w:t>
            </w:r>
            <w:r w:rsidRPr="002451DC">
              <w:rPr>
                <w:rFonts w:ascii="Arial" w:hAnsi="Arial" w:cs="Arial"/>
                <w:bCs/>
                <w:sz w:val="20"/>
                <w:szCs w:val="20"/>
              </w:rPr>
              <w:t xml:space="preserve">kázať, že </w:t>
            </w:r>
            <w:r>
              <w:rPr>
                <w:rFonts w:ascii="Arial" w:hAnsi="Arial" w:cs="Arial"/>
                <w:bCs/>
                <w:sz w:val="20"/>
                <w:szCs w:val="20"/>
              </w:rPr>
              <w:t>má</w:t>
            </w:r>
            <w:r w:rsidRPr="002451DC">
              <w:rPr>
                <w:rFonts w:ascii="Arial" w:hAnsi="Arial" w:cs="Arial"/>
                <w:bCs/>
                <w:sz w:val="20"/>
                <w:szCs w:val="20"/>
              </w:rPr>
              <w:t xml:space="preserve"> oprávnen</w:t>
            </w:r>
            <w:r>
              <w:rPr>
                <w:rFonts w:ascii="Arial" w:hAnsi="Arial" w:cs="Arial"/>
                <w:bCs/>
                <w:sz w:val="20"/>
                <w:szCs w:val="20"/>
              </w:rPr>
              <w:t xml:space="preserve">ie vykonať </w:t>
            </w:r>
            <w:r w:rsidRPr="002451DC">
              <w:rPr>
                <w:rFonts w:ascii="Arial" w:hAnsi="Arial" w:cs="Arial"/>
                <w:bCs/>
                <w:sz w:val="20"/>
                <w:szCs w:val="20"/>
              </w:rPr>
              <w:t>stavebn</w:t>
            </w:r>
            <w:r>
              <w:rPr>
                <w:rFonts w:ascii="Arial" w:hAnsi="Arial" w:cs="Arial"/>
                <w:bCs/>
                <w:sz w:val="20"/>
                <w:szCs w:val="20"/>
              </w:rPr>
              <w:t>é</w:t>
            </w:r>
            <w:r w:rsidRPr="002451DC">
              <w:rPr>
                <w:rFonts w:ascii="Arial" w:hAnsi="Arial" w:cs="Arial"/>
                <w:bCs/>
                <w:sz w:val="20"/>
                <w:szCs w:val="20"/>
              </w:rPr>
              <w:t xml:space="preserve"> práce v zmysle stavebného zákona.</w:t>
            </w:r>
          </w:p>
          <w:p w14:paraId="238080C6" w14:textId="77777777" w:rsidR="00997F82" w:rsidRDefault="00997F82" w:rsidP="000569D6">
            <w:pPr>
              <w:pStyle w:val="Odsekzoznamu"/>
              <w:spacing w:before="120" w:after="120" w:line="240" w:lineRule="auto"/>
              <w:ind w:left="85" w:right="85"/>
              <w:contextualSpacing w:val="0"/>
              <w:jc w:val="both"/>
              <w:rPr>
                <w:rFonts w:ascii="Arial" w:hAnsi="Arial" w:cs="Arial"/>
                <w:bCs/>
                <w:sz w:val="20"/>
                <w:szCs w:val="20"/>
              </w:rPr>
            </w:pPr>
            <w:r>
              <w:rPr>
                <w:rFonts w:ascii="Arial" w:hAnsi="Arial" w:cs="Arial"/>
                <w:bCs/>
                <w:sz w:val="20"/>
                <w:szCs w:val="20"/>
              </w:rPr>
              <w:t>V rámci tejto prílohe predkladá žiadateľ:</w:t>
            </w:r>
          </w:p>
          <w:p w14:paraId="0740ADEF"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podlieha stavebné</w:t>
            </w:r>
            <w:r>
              <w:rPr>
                <w:rFonts w:ascii="Arial" w:hAnsi="Arial" w:cs="Arial"/>
                <w:bCs/>
                <w:sz w:val="20"/>
                <w:szCs w:val="20"/>
              </w:rPr>
              <w:t>mu</w:t>
            </w:r>
            <w:r w:rsidRPr="002F75C7">
              <w:rPr>
                <w:rFonts w:ascii="Arial" w:hAnsi="Arial" w:cs="Arial"/>
                <w:bCs/>
                <w:sz w:val="20"/>
                <w:szCs w:val="20"/>
              </w:rPr>
              <w:t xml:space="preserve"> konani</w:t>
            </w:r>
            <w:r>
              <w:rPr>
                <w:rFonts w:ascii="Arial" w:hAnsi="Arial" w:cs="Arial"/>
                <w:bCs/>
                <w:sz w:val="20"/>
                <w:szCs w:val="20"/>
              </w:rPr>
              <w:t>u</w:t>
            </w:r>
            <w:r w:rsidRPr="002F75C7">
              <w:rPr>
                <w:rFonts w:ascii="Arial" w:hAnsi="Arial" w:cs="Arial"/>
                <w:bCs/>
                <w:sz w:val="20"/>
                <w:szCs w:val="20"/>
              </w:rPr>
              <w:t xml:space="preserve">, predkladá žiadateľ </w:t>
            </w:r>
            <w:r>
              <w:rPr>
                <w:rFonts w:ascii="Arial" w:hAnsi="Arial" w:cs="Arial"/>
                <w:bCs/>
                <w:sz w:val="20"/>
                <w:szCs w:val="20"/>
              </w:rPr>
              <w:t xml:space="preserve">právoplatné </w:t>
            </w:r>
            <w:r w:rsidRPr="002F75C7">
              <w:rPr>
                <w:rFonts w:ascii="Arial" w:hAnsi="Arial" w:cs="Arial"/>
                <w:bCs/>
                <w:sz w:val="20"/>
                <w:szCs w:val="20"/>
              </w:rPr>
              <w:t>stavebné povolenie,</w:t>
            </w:r>
          </w:p>
          <w:p w14:paraId="575D525C" w14:textId="77777777"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konaniu, predkladá žiadateľ ohlásenie stavby stavebnému úradu spolu s vyjadrení</w:t>
            </w:r>
            <w:r>
              <w:rPr>
                <w:rFonts w:ascii="Arial" w:hAnsi="Arial" w:cs="Arial"/>
                <w:bCs/>
                <w:sz w:val="20"/>
                <w:szCs w:val="20"/>
              </w:rPr>
              <w:t>m</w:t>
            </w:r>
            <w:r w:rsidRPr="002F75C7">
              <w:rPr>
                <w:rFonts w:ascii="Arial" w:hAnsi="Arial" w:cs="Arial"/>
                <w:bCs/>
                <w:sz w:val="20"/>
                <w:szCs w:val="20"/>
              </w:rPr>
              <w:t xml:space="preserve"> stavebného úradu, že proti uskutočneniu stavby nemá námietky,</w:t>
            </w:r>
          </w:p>
          <w:p w14:paraId="322D7787" w14:textId="035DB08E" w:rsidR="00997F82" w:rsidRPr="002F75C7" w:rsidRDefault="00997F82" w:rsidP="00465C96">
            <w:pPr>
              <w:pStyle w:val="Odsekzoznamu"/>
              <w:numPr>
                <w:ilvl w:val="1"/>
                <w:numId w:val="26"/>
              </w:numPr>
              <w:spacing w:before="60" w:after="60" w:line="240" w:lineRule="auto"/>
              <w:ind w:left="595" w:right="85" w:hanging="357"/>
              <w:jc w:val="both"/>
              <w:rPr>
                <w:rFonts w:ascii="Arial" w:hAnsi="Arial" w:cs="Arial"/>
                <w:bCs/>
                <w:sz w:val="20"/>
                <w:szCs w:val="20"/>
              </w:rPr>
            </w:pPr>
            <w:r w:rsidRPr="002F75C7">
              <w:rPr>
                <w:rFonts w:ascii="Arial" w:hAnsi="Arial" w:cs="Arial"/>
                <w:bCs/>
                <w:sz w:val="20"/>
                <w:szCs w:val="20"/>
              </w:rPr>
              <w:t>ak rozsah stavby nepodlieha stavebnému povoleniu ani ohláseniu stavby, predkladá žiadateľ vyjadrenie miestne príslušného stavebného úradu o tom, že predmetné stavebné práce nepodliehajú stavebnému povoleniu ani ohláseniu stavby vrátane odôvodnenia (napr. že sa jedná o štandardné udržiavacie stavebné práce a pod.)</w:t>
            </w:r>
            <w:r w:rsidR="00A37E01">
              <w:rPr>
                <w:rFonts w:ascii="Arial" w:hAnsi="Arial" w:cs="Arial"/>
                <w:bCs/>
                <w:sz w:val="20"/>
                <w:szCs w:val="20"/>
              </w:rPr>
              <w:t>.</w:t>
            </w:r>
          </w:p>
          <w:p w14:paraId="04483B3E" w14:textId="75591E06" w:rsidR="00997F82" w:rsidRDefault="00997F82" w:rsidP="00FA7A1A">
            <w:pPr>
              <w:spacing w:before="120" w:after="120" w:line="240" w:lineRule="auto"/>
              <w:ind w:left="85" w:right="85"/>
              <w:jc w:val="both"/>
              <w:rPr>
                <w:rFonts w:ascii="Arial" w:hAnsi="Arial" w:cs="Arial"/>
                <w:bCs/>
                <w:sz w:val="20"/>
                <w:szCs w:val="20"/>
              </w:rPr>
            </w:pPr>
            <w:r>
              <w:rPr>
                <w:rFonts w:ascii="Arial" w:hAnsi="Arial" w:cs="Arial"/>
                <w:bCs/>
                <w:sz w:val="20"/>
                <w:szCs w:val="20"/>
              </w:rPr>
              <w:t>V prípade, ak projekt neobsahuje stavebné práce, žiadateľ túto prílohy nepredkladá.</w:t>
            </w:r>
          </w:p>
        </w:tc>
      </w:tr>
      <w:tr w:rsidR="00997F82" w:rsidRPr="00603E9E" w14:paraId="57983BB5" w14:textId="77777777" w:rsidTr="004461E5">
        <w:tblPrEx>
          <w:tblCellMar>
            <w:left w:w="108" w:type="dxa"/>
            <w:right w:w="108" w:type="dxa"/>
          </w:tblCellMar>
        </w:tblPrEx>
        <w:tc>
          <w:tcPr>
            <w:tcW w:w="9776" w:type="dxa"/>
            <w:shd w:val="clear" w:color="auto" w:fill="F2F2F2" w:themeFill="background1" w:themeFillShade="F2"/>
          </w:tcPr>
          <w:p w14:paraId="6A3A3F38" w14:textId="77777777" w:rsidR="00997F82" w:rsidRPr="00A12177"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Pr>
                <w:rFonts w:ascii="Arial" w:hAnsi="Arial" w:cs="Arial"/>
                <w:b/>
                <w:color w:val="44546A" w:themeColor="text2"/>
                <w:szCs w:val="19"/>
              </w:rPr>
              <w:t>Projektová dokumentácia stavby</w:t>
            </w:r>
          </w:p>
        </w:tc>
      </w:tr>
      <w:tr w:rsidR="00997F82" w:rsidRPr="0026642C" w14:paraId="4B840F6A" w14:textId="77777777" w:rsidTr="004461E5">
        <w:tblPrEx>
          <w:tblCellMar>
            <w:left w:w="108" w:type="dxa"/>
            <w:right w:w="108" w:type="dxa"/>
          </w:tblCellMar>
        </w:tblPrEx>
        <w:tc>
          <w:tcPr>
            <w:tcW w:w="9776" w:type="dxa"/>
            <w:tcBorders>
              <w:bottom w:val="single" w:sz="4" w:space="0" w:color="auto"/>
            </w:tcBorders>
          </w:tcPr>
          <w:p w14:paraId="06376BF8" w14:textId="2FEF4B85" w:rsidR="00997F82" w:rsidRDefault="00997F82" w:rsidP="000569D6">
            <w:pPr>
              <w:spacing w:before="120" w:after="120" w:line="240" w:lineRule="auto"/>
              <w:ind w:left="85" w:right="85"/>
              <w:jc w:val="both"/>
              <w:rPr>
                <w:rFonts w:ascii="Arial" w:hAnsi="Arial" w:cs="Arial"/>
                <w:bCs/>
                <w:sz w:val="20"/>
                <w:szCs w:val="20"/>
              </w:rPr>
            </w:pPr>
            <w:r w:rsidRPr="00A15C08">
              <w:rPr>
                <w:rFonts w:ascii="Arial" w:hAnsi="Arial" w:cs="Arial"/>
                <w:bCs/>
                <w:sz w:val="20"/>
                <w:szCs w:val="20"/>
              </w:rPr>
              <w:t xml:space="preserve">V prípade, že sú predmetom </w:t>
            </w:r>
            <w:proofErr w:type="spellStart"/>
            <w:r w:rsidRPr="00A15C08">
              <w:rPr>
                <w:rFonts w:ascii="Arial" w:hAnsi="Arial" w:cs="Arial"/>
                <w:bCs/>
                <w:sz w:val="20"/>
                <w:szCs w:val="20"/>
              </w:rPr>
              <w:t>ŽoPr</w:t>
            </w:r>
            <w:proofErr w:type="spellEnd"/>
            <w:r w:rsidRPr="00A15C08">
              <w:rPr>
                <w:rFonts w:ascii="Arial" w:hAnsi="Arial" w:cs="Arial"/>
                <w:bCs/>
                <w:sz w:val="20"/>
                <w:szCs w:val="20"/>
              </w:rPr>
              <w:t xml:space="preserve"> stavebné práce</w:t>
            </w:r>
            <w:r>
              <w:rPr>
                <w:rFonts w:ascii="Arial" w:hAnsi="Arial" w:cs="Arial"/>
                <w:bCs/>
                <w:sz w:val="20"/>
                <w:szCs w:val="20"/>
              </w:rPr>
              <w:t xml:space="preserve"> a zároveň žiadateľ preukázal oprávnenie vykonať stavebné práce v zmysle stavebného zákona právoplatným stavebným povolením alebo ohlásením stavby stavebného úradu, je povinný tiež predložiť projektovú dokumentáciu, ktorá bola predmetom posúdenia stavebného úradu</w:t>
            </w:r>
            <w:r w:rsidR="00B43B53">
              <w:rPr>
                <w:rFonts w:ascii="Arial" w:hAnsi="Arial" w:cs="Arial"/>
                <w:bCs/>
                <w:sz w:val="20"/>
                <w:szCs w:val="20"/>
              </w:rPr>
              <w:t>, vrátane výkazu výmer</w:t>
            </w:r>
            <w:r>
              <w:rPr>
                <w:rFonts w:ascii="Arial" w:hAnsi="Arial" w:cs="Arial"/>
                <w:bCs/>
                <w:sz w:val="20"/>
                <w:szCs w:val="20"/>
              </w:rPr>
              <w:t>.</w:t>
            </w:r>
          </w:p>
          <w:p w14:paraId="65D5860A" w14:textId="404DF058" w:rsidR="00997F82" w:rsidRPr="00A12177" w:rsidRDefault="00997F82" w:rsidP="00FA7A1A">
            <w:pPr>
              <w:spacing w:before="120" w:after="120" w:line="240" w:lineRule="auto"/>
              <w:ind w:left="85" w:right="85"/>
              <w:jc w:val="both"/>
              <w:rPr>
                <w:rFonts w:ascii="Arial" w:hAnsi="Arial" w:cs="Arial"/>
                <w:b/>
                <w:color w:val="44546A" w:themeColor="text2"/>
                <w:szCs w:val="19"/>
              </w:rPr>
            </w:pPr>
            <w:r w:rsidRPr="00C60791">
              <w:rPr>
                <w:rFonts w:ascii="Arial" w:hAnsi="Arial" w:cs="Arial"/>
                <w:bCs/>
                <w:sz w:val="20"/>
                <w:szCs w:val="20"/>
              </w:rPr>
              <w:t xml:space="preserve">Žiadateľ, je povinný v časti 10 Formulára </w:t>
            </w:r>
            <w:proofErr w:type="spellStart"/>
            <w:r w:rsidRPr="00C60791">
              <w:rPr>
                <w:rFonts w:ascii="Arial" w:hAnsi="Arial" w:cs="Arial"/>
                <w:bCs/>
                <w:sz w:val="20"/>
                <w:szCs w:val="20"/>
              </w:rPr>
              <w:t>ŽoPr</w:t>
            </w:r>
            <w:proofErr w:type="spellEnd"/>
            <w:r w:rsidRPr="00C60791">
              <w:rPr>
                <w:rFonts w:ascii="Arial" w:hAnsi="Arial" w:cs="Arial"/>
                <w:bCs/>
                <w:sz w:val="20"/>
                <w:szCs w:val="20"/>
              </w:rPr>
              <w:t xml:space="preserve"> poskytnúť čestné vyhlásenie </w:t>
            </w:r>
            <w:r>
              <w:rPr>
                <w:rFonts w:ascii="Arial" w:hAnsi="Arial" w:cs="Arial"/>
                <w:bCs/>
                <w:sz w:val="20"/>
                <w:szCs w:val="20"/>
              </w:rPr>
              <w:t xml:space="preserve">v ktorom </w:t>
            </w:r>
            <w:r w:rsidRPr="00C60791">
              <w:rPr>
                <w:rFonts w:ascii="Arial" w:hAnsi="Arial" w:cs="Arial"/>
                <w:bCs/>
                <w:sz w:val="20"/>
                <w:szCs w:val="20"/>
              </w:rPr>
              <w:t xml:space="preserve">vyhlási, </w:t>
            </w:r>
            <w:r w:rsidRPr="00C0521A">
              <w:rPr>
                <w:rFonts w:ascii="Arial" w:hAnsi="Arial" w:cs="Arial"/>
                <w:bCs/>
                <w:sz w:val="20"/>
                <w:szCs w:val="20"/>
              </w:rPr>
              <w:t>že projektová dokumentácie je kompletná a</w:t>
            </w:r>
            <w:r>
              <w:rPr>
                <w:rFonts w:ascii="Arial" w:hAnsi="Arial" w:cs="Arial"/>
                <w:bCs/>
                <w:sz w:val="20"/>
                <w:szCs w:val="20"/>
              </w:rPr>
              <w:t> </w:t>
            </w:r>
            <w:r w:rsidRPr="00C0521A">
              <w:rPr>
                <w:rFonts w:ascii="Arial" w:hAnsi="Arial" w:cs="Arial"/>
                <w:bCs/>
                <w:sz w:val="20"/>
                <w:szCs w:val="20"/>
              </w:rPr>
              <w:t>je</w:t>
            </w:r>
            <w:r>
              <w:rPr>
                <w:rFonts w:ascii="Arial" w:hAnsi="Arial" w:cs="Arial"/>
                <w:bCs/>
                <w:sz w:val="20"/>
                <w:szCs w:val="20"/>
              </w:rPr>
              <w:t xml:space="preserve"> </w:t>
            </w:r>
            <w:r w:rsidRPr="00C0521A">
              <w:rPr>
                <w:rFonts w:ascii="Arial" w:hAnsi="Arial" w:cs="Arial"/>
                <w:bCs/>
                <w:sz w:val="20"/>
                <w:szCs w:val="20"/>
              </w:rPr>
              <w:t xml:space="preserve">zhodná s projektovou dokumentáciou, ktorá bola </w:t>
            </w:r>
            <w:r>
              <w:rPr>
                <w:rFonts w:ascii="Arial" w:hAnsi="Arial" w:cs="Arial"/>
                <w:bCs/>
                <w:sz w:val="20"/>
                <w:szCs w:val="20"/>
              </w:rPr>
              <w:t>posúdená</w:t>
            </w:r>
            <w:r w:rsidRPr="00C0521A">
              <w:rPr>
                <w:rFonts w:ascii="Arial" w:hAnsi="Arial" w:cs="Arial"/>
                <w:bCs/>
                <w:sz w:val="20"/>
                <w:szCs w:val="20"/>
              </w:rPr>
              <w:t xml:space="preserve"> </w:t>
            </w:r>
            <w:r>
              <w:rPr>
                <w:rFonts w:ascii="Arial" w:hAnsi="Arial" w:cs="Arial"/>
                <w:bCs/>
                <w:sz w:val="20"/>
                <w:szCs w:val="20"/>
              </w:rPr>
              <w:t>príslušným stavebným úradom</w:t>
            </w:r>
            <w:r w:rsidRPr="00C0521A">
              <w:rPr>
                <w:rFonts w:ascii="Arial" w:hAnsi="Arial" w:cs="Arial"/>
                <w:bCs/>
                <w:sz w:val="20"/>
                <w:szCs w:val="20"/>
              </w:rPr>
              <w:t>.</w:t>
            </w:r>
          </w:p>
        </w:tc>
      </w:tr>
      <w:tr w:rsidR="00997F82" w:rsidRPr="00603E9E" w14:paraId="3371984A" w14:textId="77777777" w:rsidTr="004461E5">
        <w:tblPrEx>
          <w:tblCellMar>
            <w:left w:w="108" w:type="dxa"/>
            <w:right w:w="108" w:type="dxa"/>
          </w:tblCellMar>
        </w:tblPrEx>
        <w:tc>
          <w:tcPr>
            <w:tcW w:w="9776" w:type="dxa"/>
            <w:shd w:val="clear" w:color="auto" w:fill="F2F2F2" w:themeFill="background1" w:themeFillShade="F2"/>
          </w:tcPr>
          <w:p w14:paraId="245030EC" w14:textId="77777777" w:rsidR="00997F82" w:rsidRPr="00E62D39" w:rsidRDefault="00997F82" w:rsidP="00FA7A1A">
            <w:pPr>
              <w:pStyle w:val="Odsekzoznamu"/>
              <w:keepNext/>
              <w:widowControl w:val="0"/>
              <w:numPr>
                <w:ilvl w:val="1"/>
                <w:numId w:val="23"/>
              </w:numPr>
              <w:spacing w:before="120" w:after="120" w:line="240" w:lineRule="auto"/>
              <w:ind w:left="936" w:hanging="709"/>
              <w:rPr>
                <w:rFonts w:ascii="Arial" w:hAnsi="Arial" w:cs="Arial"/>
                <w:b/>
                <w:color w:val="44546A" w:themeColor="text2"/>
                <w:szCs w:val="19"/>
              </w:rPr>
            </w:pPr>
            <w:r w:rsidRPr="00A12177">
              <w:rPr>
                <w:rFonts w:ascii="Arial" w:hAnsi="Arial" w:cs="Arial"/>
                <w:b/>
                <w:color w:val="44546A" w:themeColor="text2"/>
                <w:szCs w:val="19"/>
              </w:rPr>
              <w:t>Doklady preukazujúce vysporiadanie majetkovo-právnych vzťahov</w:t>
            </w:r>
          </w:p>
        </w:tc>
      </w:tr>
      <w:tr w:rsidR="00997F82" w:rsidRPr="006A79F0" w14:paraId="3ADBA874" w14:textId="77777777" w:rsidTr="004461E5">
        <w:tblPrEx>
          <w:tblCellMar>
            <w:left w:w="108" w:type="dxa"/>
            <w:right w:w="108" w:type="dxa"/>
          </w:tblCellMar>
        </w:tblPrEx>
        <w:tc>
          <w:tcPr>
            <w:tcW w:w="9776" w:type="dxa"/>
            <w:tcBorders>
              <w:bottom w:val="single" w:sz="4" w:space="0" w:color="auto"/>
            </w:tcBorders>
          </w:tcPr>
          <w:p w14:paraId="27EC1E75" w14:textId="431A1043"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V rámci tejto prílohy žiadateľ predkladá doklady preukazujúce právo žiadateľa užívať nehnuteľnosti, </w:t>
            </w:r>
            <w:r w:rsidRPr="000E2AD8">
              <w:rPr>
                <w:rFonts w:ascii="Arial" w:hAnsi="Arial" w:cs="Arial"/>
                <w:bCs/>
                <w:sz w:val="20"/>
                <w:szCs w:val="20"/>
              </w:rPr>
              <w:t>na ktorých bude projekt realizovaný a ktoré budú užívané v nadväznosti na zrealizovaný projekt v období udržateľnosti projektu</w:t>
            </w:r>
            <w:r w:rsidRPr="00D01EF0">
              <w:rPr>
                <w:rFonts w:ascii="Arial" w:hAnsi="Arial" w:cs="Arial"/>
                <w:bCs/>
                <w:sz w:val="20"/>
                <w:szCs w:val="20"/>
              </w:rPr>
              <w:t>.</w:t>
            </w:r>
            <w:r w:rsidR="00007A2D">
              <w:rPr>
                <w:rFonts w:ascii="Arial" w:hAnsi="Arial" w:cs="Arial"/>
                <w:bCs/>
                <w:sz w:val="20"/>
                <w:szCs w:val="20"/>
              </w:rPr>
              <w:t xml:space="preserve"> </w:t>
            </w:r>
            <w:r w:rsidR="00007A2D">
              <w:rPr>
                <w:rFonts w:ascii="Arial" w:hAnsi="Arial" w:cs="Arial"/>
                <w:sz w:val="20"/>
                <w:szCs w:val="20"/>
                <w:lang w:eastAsia="en-US"/>
              </w:rPr>
              <w:t>Uvedené sa teda nevzťahuje na projekty, predmetom ktorých je výučne obstaranie hnuteľných vecí, ktoré nebudú mať stále miesto ich využívania (napr. v prípade, že je predmetom projektu výlučne obstaranie dopravného prostriedku alebo strojov, prístrojov a zariadení, ktoré nebudú využívané na konkrétnom mieste, dielni a pod.).</w:t>
            </w:r>
          </w:p>
          <w:p w14:paraId="03A9701C" w14:textId="77777777" w:rsidR="00997F82" w:rsidRPr="00D01EF0" w:rsidRDefault="00997F82" w:rsidP="00CD453C">
            <w:pPr>
              <w:pStyle w:val="Odsekzoznamu"/>
              <w:widowControl w:val="0"/>
              <w:spacing w:before="120" w:after="120" w:line="240" w:lineRule="auto"/>
              <w:ind w:left="85" w:right="85"/>
              <w:contextualSpacing w:val="0"/>
              <w:jc w:val="both"/>
              <w:rPr>
                <w:rFonts w:ascii="Arial" w:hAnsi="Arial" w:cs="Arial"/>
                <w:sz w:val="20"/>
                <w:szCs w:val="20"/>
                <w:lang w:eastAsia="en-US"/>
              </w:rPr>
            </w:pPr>
            <w:r>
              <w:rPr>
                <w:rFonts w:ascii="Arial" w:hAnsi="Arial" w:cs="Arial"/>
                <w:sz w:val="20"/>
                <w:szCs w:val="20"/>
                <w:lang w:eastAsia="en-US"/>
              </w:rPr>
              <w:t>Dotknuté n</w:t>
            </w:r>
            <w:r w:rsidRPr="00D01EF0">
              <w:rPr>
                <w:rFonts w:ascii="Arial" w:hAnsi="Arial" w:cs="Arial"/>
                <w:sz w:val="20"/>
                <w:szCs w:val="20"/>
                <w:lang w:eastAsia="en-US"/>
              </w:rPr>
              <w:t>ehnuteľnosti môžu byť:</w:t>
            </w:r>
          </w:p>
          <w:p w14:paraId="7C10BB2D"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vo výlučnom vlastníctve žiadateľa,</w:t>
            </w:r>
          </w:p>
          <w:p w14:paraId="28E9B618"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podielovom spoluvlastníctve,</w:t>
            </w:r>
          </w:p>
          <w:p w14:paraId="28FB7D3A"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bezpodielovom spoluvlastníctve manželov,</w:t>
            </w:r>
          </w:p>
          <w:p w14:paraId="52FFF0F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nájme,</w:t>
            </w:r>
          </w:p>
          <w:p w14:paraId="3FCCE85C" w14:textId="77777777" w:rsidR="00997F82" w:rsidRPr="00D01EF0" w:rsidRDefault="00997F82"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D01EF0">
              <w:rPr>
                <w:rFonts w:ascii="Arial" w:hAnsi="Arial" w:cs="Arial"/>
                <w:sz w:val="20"/>
                <w:szCs w:val="20"/>
                <w:lang w:eastAsia="en-US"/>
              </w:rPr>
              <w:t>v podnájme,</w:t>
            </w:r>
          </w:p>
          <w:p w14:paraId="403D3EFD" w14:textId="362128F8" w:rsidR="00C40E58" w:rsidRDefault="00C40E58" w:rsidP="00CD453C">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Pr>
                <w:rFonts w:ascii="Arial" w:hAnsi="Arial" w:cs="Arial"/>
                <w:sz w:val="20"/>
                <w:szCs w:val="20"/>
                <w:lang w:eastAsia="en-US"/>
              </w:rPr>
              <w:t>užívané na základe iného titulu,</w:t>
            </w:r>
            <w:r w:rsidRPr="00D01EF0">
              <w:rPr>
                <w:rFonts w:ascii="Arial" w:hAnsi="Arial" w:cs="Arial"/>
                <w:sz w:val="20"/>
                <w:szCs w:val="20"/>
                <w:lang w:eastAsia="en-US"/>
              </w:rPr>
              <w:t xml:space="preserve"> </w:t>
            </w:r>
          </w:p>
          <w:p w14:paraId="6C7AC331" w14:textId="193EFF1B" w:rsidR="00C40E58" w:rsidRPr="00C40E58" w:rsidRDefault="00997F82" w:rsidP="00C40E58">
            <w:pPr>
              <w:pStyle w:val="Odsekzoznamu"/>
              <w:widowControl w:val="0"/>
              <w:numPr>
                <w:ilvl w:val="0"/>
                <w:numId w:val="27"/>
              </w:numPr>
              <w:spacing w:before="60" w:after="60" w:line="240" w:lineRule="auto"/>
              <w:ind w:right="85"/>
              <w:contextualSpacing w:val="0"/>
              <w:jc w:val="both"/>
              <w:rPr>
                <w:rFonts w:ascii="Arial" w:hAnsi="Arial" w:cs="Arial"/>
                <w:sz w:val="20"/>
                <w:szCs w:val="20"/>
                <w:lang w:eastAsia="en-US"/>
              </w:rPr>
            </w:pPr>
            <w:r w:rsidRPr="00C40E58">
              <w:rPr>
                <w:rFonts w:ascii="Arial" w:hAnsi="Arial" w:cs="Arial"/>
                <w:sz w:val="20"/>
                <w:szCs w:val="20"/>
                <w:lang w:eastAsia="en-US"/>
              </w:rPr>
              <w:t>v kombinácii týchto vzťahov</w:t>
            </w:r>
            <w:r w:rsidR="00C40E58" w:rsidRPr="00C40E58">
              <w:rPr>
                <w:rFonts w:ascii="Arial" w:hAnsi="Arial" w:cs="Arial"/>
                <w:sz w:val="20"/>
                <w:szCs w:val="20"/>
                <w:lang w:eastAsia="en-US"/>
              </w:rPr>
              <w:t>.</w:t>
            </w:r>
          </w:p>
          <w:p w14:paraId="258C5F88" w14:textId="5622F75C"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lastRenderedPageBreak/>
              <w:t xml:space="preserve">Nehnuteľnosti musia byť majetkovoprávne vysporiadané tak, aby v súlade s právnymi predpismi bolo nepochybné, že žiadateľ </w:t>
            </w:r>
            <w:r w:rsidRPr="00CD453C">
              <w:rPr>
                <w:rFonts w:ascii="Arial" w:hAnsi="Arial" w:cs="Arial"/>
                <w:sz w:val="20"/>
                <w:szCs w:val="20"/>
                <w:lang w:eastAsia="en-US"/>
              </w:rPr>
              <w:t xml:space="preserve">je oprávnený nehnuteľnosti užívať počas celého obdobia od plánovaného začatia prác na projekte do uplynutia </w:t>
            </w:r>
            <w:r w:rsidR="00CD453C" w:rsidRPr="00CD453C">
              <w:rPr>
                <w:rFonts w:ascii="Arial" w:hAnsi="Arial" w:cs="Arial"/>
                <w:sz w:val="20"/>
                <w:szCs w:val="20"/>
                <w:lang w:eastAsia="en-US"/>
              </w:rPr>
              <w:t>5</w:t>
            </w:r>
            <w:r w:rsidR="00CE5143">
              <w:rPr>
                <w:rFonts w:ascii="Arial" w:hAnsi="Arial" w:cs="Arial"/>
                <w:sz w:val="20"/>
                <w:szCs w:val="20"/>
                <w:lang w:eastAsia="en-US"/>
              </w:rPr>
              <w:t xml:space="preserve"> </w:t>
            </w:r>
            <w:r w:rsidRPr="00CD453C">
              <w:rPr>
                <w:rFonts w:ascii="Arial" w:hAnsi="Arial" w:cs="Arial"/>
                <w:sz w:val="20"/>
                <w:szCs w:val="20"/>
                <w:lang w:eastAsia="en-US"/>
              </w:rPr>
              <w:t>rokov, ktor</w:t>
            </w:r>
            <w:r w:rsidRPr="00D01EF0">
              <w:rPr>
                <w:rFonts w:ascii="Arial" w:hAnsi="Arial" w:cs="Arial"/>
                <w:sz w:val="20"/>
                <w:szCs w:val="20"/>
                <w:lang w:eastAsia="en-US"/>
              </w:rPr>
              <w:t>é nasledujú po ukončení projektu.</w:t>
            </w:r>
          </w:p>
          <w:p w14:paraId="60E2E3F9"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sz w:val="20"/>
                <w:szCs w:val="20"/>
                <w:lang w:eastAsia="en-US"/>
              </w:rPr>
            </w:pPr>
            <w:r w:rsidRPr="00D01EF0">
              <w:rPr>
                <w:rFonts w:ascii="Arial" w:hAnsi="Arial" w:cs="Arial"/>
                <w:sz w:val="20"/>
                <w:szCs w:val="20"/>
                <w:lang w:eastAsia="en-US"/>
              </w:rPr>
              <w:t>Nehnuteľný majetok môže byť zaťažený ťarchami za podmienky, že žiadna ťarcha nesmie brániť realizácii projektu.</w:t>
            </w:r>
          </w:p>
          <w:p w14:paraId="63A9BFD8" w14:textId="77777777" w:rsidR="00997F82" w:rsidRPr="00D01EF0" w:rsidRDefault="00997F82" w:rsidP="00FA7A1A">
            <w:pPr>
              <w:pStyle w:val="Odsekzoznamu"/>
              <w:keepNext/>
              <w:widowControl w:val="0"/>
              <w:spacing w:before="12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Žiadateľ predkladá v prípade:</w:t>
            </w:r>
          </w:p>
          <w:p w14:paraId="44A9F12A" w14:textId="090A3790" w:rsidR="00997F82" w:rsidRPr="00AE5DF4"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výlučného vlastníctva</w:t>
            </w:r>
            <w:r>
              <w:rPr>
                <w:rFonts w:ascii="Arial" w:hAnsi="Arial" w:cs="Arial"/>
                <w:bCs/>
                <w:sz w:val="20"/>
                <w:szCs w:val="20"/>
              </w:rPr>
              <w:t xml:space="preserve">, </w:t>
            </w:r>
            <w:proofErr w:type="spellStart"/>
            <w:r w:rsidR="00EB6F04">
              <w:rPr>
                <w:rFonts w:ascii="Arial" w:hAnsi="Arial" w:cs="Arial"/>
                <w:bCs/>
                <w:sz w:val="20"/>
                <w:szCs w:val="20"/>
              </w:rPr>
              <w:t>ŽoPr</w:t>
            </w:r>
            <w:proofErr w:type="spellEnd"/>
            <w:r w:rsidR="00EB6F04">
              <w:rPr>
                <w:rFonts w:ascii="Arial" w:hAnsi="Arial" w:cs="Arial"/>
                <w:bCs/>
                <w:sz w:val="20"/>
                <w:szCs w:val="20"/>
              </w:rPr>
              <w:t xml:space="preserve">, kde v tabuľke 3 uvádza identifikačné znaky </w:t>
            </w:r>
            <w:r w:rsidRPr="00AE5DF4">
              <w:rPr>
                <w:rFonts w:ascii="Arial" w:hAnsi="Arial" w:cs="Arial"/>
                <w:bCs/>
                <w:sz w:val="20"/>
                <w:szCs w:val="20"/>
              </w:rPr>
              <w:t>predmetnej nehnuteľnosti,</w:t>
            </w:r>
          </w:p>
          <w:p w14:paraId="76E71CE0"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podielového spoluvlastníctva</w:t>
            </w:r>
            <w:r>
              <w:rPr>
                <w:rFonts w:ascii="Arial" w:hAnsi="Arial" w:cs="Arial"/>
                <w:bCs/>
                <w:sz w:val="20"/>
                <w:szCs w:val="20"/>
              </w:rPr>
              <w:t>:</w:t>
            </w:r>
            <w:r w:rsidRPr="00D01EF0">
              <w:rPr>
                <w:rFonts w:ascii="Arial" w:hAnsi="Arial" w:cs="Arial"/>
                <w:bCs/>
                <w:sz w:val="20"/>
                <w:szCs w:val="20"/>
              </w:rPr>
              <w:t xml:space="preserve"> </w:t>
            </w:r>
          </w:p>
          <w:p w14:paraId="1B4BBD35" w14:textId="68024FC0" w:rsidR="00997F82" w:rsidRPr="00D01EF0" w:rsidRDefault="00F4734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3A6493C"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každého spoluvlastníka podľa §139 Občianskeho zákonníka ako súhlas ostatných podielových spoluvlastníkov na hospodárenie so spoločnou vecou</w:t>
            </w:r>
            <w:r>
              <w:rPr>
                <w:rFonts w:ascii="Arial" w:hAnsi="Arial" w:cs="Arial"/>
                <w:bCs/>
                <w:sz w:val="20"/>
                <w:szCs w:val="20"/>
              </w:rPr>
              <w:t>,</w:t>
            </w:r>
          </w:p>
          <w:p w14:paraId="07CED24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bezpodielového spoluvlastníctva manželov</w:t>
            </w:r>
            <w:r>
              <w:rPr>
                <w:rFonts w:ascii="Arial" w:hAnsi="Arial" w:cs="Arial"/>
                <w:bCs/>
                <w:sz w:val="20"/>
                <w:szCs w:val="20"/>
              </w:rPr>
              <w:t>:</w:t>
            </w:r>
          </w:p>
          <w:p w14:paraId="24650C17" w14:textId="3BBA5AAF" w:rsidR="00997F82" w:rsidRPr="00D01EF0" w:rsidRDefault="00F4734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538D873A"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súhlas manžela/manželka podľa §145 ods. 1 Občianskeho zákonníka</w:t>
            </w:r>
            <w:r>
              <w:rPr>
                <w:rFonts w:ascii="Arial" w:hAnsi="Arial" w:cs="Arial"/>
                <w:bCs/>
                <w:sz w:val="20"/>
                <w:szCs w:val="20"/>
              </w:rPr>
              <w:t>,</w:t>
            </w:r>
          </w:p>
          <w:p w14:paraId="7382863D"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nájmu</w:t>
            </w:r>
          </w:p>
          <w:p w14:paraId="7164BB6F" w14:textId="7735AE8F" w:rsidR="00997F82" w:rsidRPr="00D01EF0" w:rsidRDefault="00F4734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00997F82" w:rsidRPr="00D01EF0">
              <w:rPr>
                <w:rFonts w:ascii="Arial" w:hAnsi="Arial" w:cs="Arial"/>
                <w:bCs/>
                <w:sz w:val="20"/>
                <w:szCs w:val="20"/>
              </w:rPr>
              <w:t>predmetnej nehnuteľnosti</w:t>
            </w:r>
            <w:r w:rsidR="00997F82">
              <w:rPr>
                <w:rFonts w:ascii="Arial" w:hAnsi="Arial" w:cs="Arial"/>
                <w:bCs/>
                <w:sz w:val="20"/>
                <w:szCs w:val="20"/>
              </w:rPr>
              <w:t xml:space="preserve"> a</w:t>
            </w:r>
          </w:p>
          <w:p w14:paraId="4077731B"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platnú nájomnú zmluvu</w:t>
            </w:r>
          </w:p>
          <w:p w14:paraId="0D366B23"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podnájmu</w:t>
            </w:r>
          </w:p>
          <w:p w14:paraId="7BB8C2CD" w14:textId="61768C9F" w:rsidR="00997F82" w:rsidRPr="00D01EF0" w:rsidRDefault="00F47341"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proofErr w:type="spellStart"/>
            <w:r>
              <w:rPr>
                <w:rFonts w:ascii="Arial" w:hAnsi="Arial" w:cs="Arial"/>
                <w:bCs/>
                <w:sz w:val="20"/>
                <w:szCs w:val="20"/>
              </w:rPr>
              <w:t>ŽoPr</w:t>
            </w:r>
            <w:proofErr w:type="spellEnd"/>
            <w:r>
              <w:rPr>
                <w:rFonts w:ascii="Arial" w:hAnsi="Arial" w:cs="Arial"/>
                <w:bCs/>
                <w:sz w:val="20"/>
                <w:szCs w:val="20"/>
              </w:rPr>
              <w:t xml:space="preserve">, kde v tabuľke 3 uvádza identifikačné znaky </w:t>
            </w:r>
            <w:r w:rsidR="00997F82" w:rsidRPr="00D01EF0">
              <w:rPr>
                <w:rFonts w:ascii="Arial" w:hAnsi="Arial" w:cs="Arial"/>
                <w:bCs/>
                <w:sz w:val="20"/>
                <w:szCs w:val="20"/>
              </w:rPr>
              <w:t>predmetnej nehnuteľnosti,</w:t>
            </w:r>
          </w:p>
          <w:p w14:paraId="7A162F4D"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xml:space="preserve"> 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 a</w:t>
            </w:r>
          </w:p>
          <w:p w14:paraId="3DE258AF" w14:textId="7657864C" w:rsidR="00C40E58" w:rsidRPr="00FA7A1A" w:rsidRDefault="00997F82" w:rsidP="00C40E58">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platn</w:t>
            </w:r>
            <w:r>
              <w:rPr>
                <w:rFonts w:ascii="Arial" w:hAnsi="Arial" w:cs="Arial"/>
                <w:bCs/>
                <w:sz w:val="20"/>
                <w:szCs w:val="20"/>
              </w:rPr>
              <w:t>ú</w:t>
            </w:r>
            <w:r w:rsidRPr="00D01EF0">
              <w:rPr>
                <w:rFonts w:ascii="Arial" w:hAnsi="Arial" w:cs="Arial"/>
                <w:bCs/>
                <w:sz w:val="20"/>
                <w:szCs w:val="20"/>
              </w:rPr>
              <w:t> podnájomn</w:t>
            </w:r>
            <w:r>
              <w:rPr>
                <w:rFonts w:ascii="Arial" w:hAnsi="Arial" w:cs="Arial"/>
                <w:bCs/>
                <w:sz w:val="20"/>
                <w:szCs w:val="20"/>
              </w:rPr>
              <w:t>ú</w:t>
            </w:r>
            <w:r w:rsidRPr="00D01EF0">
              <w:rPr>
                <w:rFonts w:ascii="Arial" w:hAnsi="Arial" w:cs="Arial"/>
                <w:bCs/>
                <w:sz w:val="20"/>
                <w:szCs w:val="20"/>
              </w:rPr>
              <w:t xml:space="preserve"> zmluv</w:t>
            </w:r>
            <w:r>
              <w:rPr>
                <w:rFonts w:ascii="Arial" w:hAnsi="Arial" w:cs="Arial"/>
                <w:bCs/>
                <w:sz w:val="20"/>
                <w:szCs w:val="20"/>
              </w:rPr>
              <w:t>u</w:t>
            </w:r>
            <w:r w:rsidRPr="00D01EF0">
              <w:rPr>
                <w:rFonts w:ascii="Arial" w:hAnsi="Arial" w:cs="Arial"/>
                <w:bCs/>
                <w:sz w:val="20"/>
                <w:szCs w:val="20"/>
              </w:rPr>
              <w:t>.</w:t>
            </w:r>
          </w:p>
          <w:p w14:paraId="38EFFB82" w14:textId="77777777" w:rsidR="00997F82" w:rsidRPr="00D01EF0" w:rsidRDefault="00997F82" w:rsidP="00CD453C">
            <w:pPr>
              <w:pStyle w:val="Odsekzoznamu"/>
              <w:widowControl w:val="0"/>
              <w:numPr>
                <w:ilvl w:val="0"/>
                <w:numId w:val="21"/>
              </w:numPr>
              <w:spacing w:before="120" w:after="12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V prípade existujúcich líniových stavieb (kanalizácia, vodovod) žiadateľ v časti 10 Formulára </w:t>
            </w:r>
            <w:proofErr w:type="spellStart"/>
            <w:r w:rsidRPr="00D01EF0">
              <w:rPr>
                <w:rFonts w:ascii="Arial" w:hAnsi="Arial" w:cs="Arial"/>
                <w:bCs/>
                <w:sz w:val="20"/>
                <w:szCs w:val="20"/>
              </w:rPr>
              <w:t>ŽoPr</w:t>
            </w:r>
            <w:proofErr w:type="spellEnd"/>
            <w:r w:rsidRPr="00D01EF0">
              <w:rPr>
                <w:rFonts w:ascii="Arial" w:hAnsi="Arial" w:cs="Arial"/>
                <w:bCs/>
                <w:sz w:val="20"/>
                <w:szCs w:val="20"/>
              </w:rPr>
              <w:t xml:space="preserve"> čestne vyhlási, že: </w:t>
            </w:r>
          </w:p>
          <w:p w14:paraId="664A2750" w14:textId="77777777" w:rsidR="00997F82" w:rsidRPr="00D01EF0"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 xml:space="preserve">je oprávnený realizovať projekt; </w:t>
            </w:r>
          </w:p>
          <w:p w14:paraId="45D3215F" w14:textId="6BCD2912" w:rsidR="00997F82" w:rsidRDefault="00997F82" w:rsidP="00CD453C">
            <w:pPr>
              <w:pStyle w:val="Odsekzoznamu"/>
              <w:widowControl w:val="0"/>
              <w:numPr>
                <w:ilvl w:val="0"/>
                <w:numId w:val="16"/>
              </w:numPr>
              <w:spacing w:before="60" w:after="60" w:line="240" w:lineRule="auto"/>
              <w:ind w:left="1214" w:right="85"/>
              <w:contextualSpacing w:val="0"/>
              <w:jc w:val="both"/>
              <w:rPr>
                <w:rFonts w:ascii="Arial" w:hAnsi="Arial" w:cs="Arial"/>
                <w:bCs/>
                <w:sz w:val="20"/>
                <w:szCs w:val="20"/>
              </w:rPr>
            </w:pPr>
            <w:r w:rsidRPr="00D01EF0">
              <w:rPr>
                <w:rFonts w:ascii="Arial" w:hAnsi="Arial" w:cs="Arial"/>
                <w:bCs/>
                <w:sz w:val="20"/>
                <w:szCs w:val="20"/>
              </w:rPr>
              <w:t>nie sú známe žiadne okolnosti súvisiace s vlastníckymi a užívacími právami k</w:t>
            </w:r>
            <w:r>
              <w:rPr>
                <w:rFonts w:ascii="Arial" w:hAnsi="Arial" w:cs="Arial"/>
                <w:bCs/>
                <w:sz w:val="20"/>
                <w:szCs w:val="20"/>
              </w:rPr>
              <w:t> </w:t>
            </w:r>
            <w:r w:rsidRPr="00D01EF0">
              <w:rPr>
                <w:rFonts w:ascii="Arial" w:hAnsi="Arial" w:cs="Arial"/>
                <w:bCs/>
                <w:sz w:val="20"/>
                <w:szCs w:val="20"/>
              </w:rPr>
              <w:t>predmetným nehnuteľnostiam, ktoré by mohli predstavovať riziko z hľadiska realizácie projektu a</w:t>
            </w:r>
            <w:r>
              <w:rPr>
                <w:rFonts w:ascii="Arial" w:hAnsi="Arial" w:cs="Arial"/>
                <w:bCs/>
                <w:sz w:val="20"/>
                <w:szCs w:val="20"/>
              </w:rPr>
              <w:t> </w:t>
            </w:r>
            <w:r w:rsidRPr="00D01EF0">
              <w:rPr>
                <w:rFonts w:ascii="Arial" w:hAnsi="Arial" w:cs="Arial"/>
                <w:bCs/>
                <w:sz w:val="20"/>
                <w:szCs w:val="20"/>
              </w:rPr>
              <w:t>udržateľnosti výsledkov projektu.</w:t>
            </w:r>
          </w:p>
          <w:p w14:paraId="38AD7B92" w14:textId="0296BB4F" w:rsidR="005A7AFE" w:rsidRPr="00D01EF0" w:rsidRDefault="005A7AFE" w:rsidP="00FA7A1A">
            <w:pPr>
              <w:pStyle w:val="Odsekzoznamu"/>
              <w:widowControl w:val="0"/>
              <w:spacing w:before="60" w:after="60" w:line="240" w:lineRule="auto"/>
              <w:ind w:left="856" w:right="85"/>
              <w:contextualSpacing w:val="0"/>
              <w:jc w:val="both"/>
              <w:rPr>
                <w:rFonts w:ascii="Arial" w:hAnsi="Arial" w:cs="Arial"/>
                <w:bCs/>
                <w:sz w:val="20"/>
                <w:szCs w:val="20"/>
              </w:rPr>
            </w:pPr>
            <w:r>
              <w:rPr>
                <w:rFonts w:ascii="Arial" w:hAnsi="Arial" w:cs="Arial"/>
                <w:bCs/>
                <w:sz w:val="20"/>
                <w:szCs w:val="20"/>
              </w:rPr>
              <w:t>Skutočnosť, že ide o líniovú stavbu musí byť zrejmá z</w:t>
            </w:r>
            <w:r w:rsidR="00FC50CE">
              <w:rPr>
                <w:rFonts w:ascii="Arial" w:hAnsi="Arial" w:cs="Arial"/>
                <w:bCs/>
                <w:sz w:val="20"/>
                <w:szCs w:val="20"/>
              </w:rPr>
              <w:t>o stavebného povolenia.</w:t>
            </w:r>
            <w:r>
              <w:rPr>
                <w:rFonts w:ascii="Arial" w:hAnsi="Arial" w:cs="Arial"/>
                <w:bCs/>
                <w:sz w:val="20"/>
                <w:szCs w:val="20"/>
              </w:rPr>
              <w:t xml:space="preserve"> </w:t>
            </w:r>
          </w:p>
          <w:p w14:paraId="4AC75053" w14:textId="77777777" w:rsidR="00997F82" w:rsidRPr="00D01EF0" w:rsidRDefault="00997F82" w:rsidP="00CD453C">
            <w:pPr>
              <w:pStyle w:val="Odsekzoznamu"/>
              <w:widowControl w:val="0"/>
              <w:spacing w:before="240" w:after="120" w:line="240" w:lineRule="auto"/>
              <w:ind w:left="85" w:right="85"/>
              <w:contextualSpacing w:val="0"/>
              <w:jc w:val="both"/>
              <w:rPr>
                <w:rFonts w:ascii="Arial" w:hAnsi="Arial" w:cs="Arial"/>
                <w:bCs/>
                <w:sz w:val="20"/>
                <w:szCs w:val="20"/>
              </w:rPr>
            </w:pPr>
            <w:r w:rsidRPr="00D01EF0">
              <w:rPr>
                <w:rFonts w:ascii="Arial" w:hAnsi="Arial" w:cs="Arial"/>
                <w:bCs/>
                <w:sz w:val="20"/>
                <w:szCs w:val="20"/>
              </w:rPr>
              <w:t>Náležitosti dokumentov:</w:t>
            </w:r>
          </w:p>
          <w:p w14:paraId="3F9E2444" w14:textId="77777777" w:rsidR="00997F82" w:rsidRPr="00D01EF0" w:rsidRDefault="00997F82" w:rsidP="00CD453C">
            <w:pPr>
              <w:pStyle w:val="Odsekzoznamu"/>
              <w:widowControl w:val="0"/>
              <w:spacing w:before="60" w:after="60" w:line="240" w:lineRule="auto"/>
              <w:ind w:left="85" w:right="85"/>
              <w:contextualSpacing w:val="0"/>
              <w:jc w:val="both"/>
              <w:rPr>
                <w:rFonts w:ascii="Arial" w:hAnsi="Arial" w:cs="Arial"/>
                <w:bCs/>
                <w:sz w:val="20"/>
                <w:szCs w:val="20"/>
              </w:rPr>
            </w:pPr>
            <w:r w:rsidRPr="00D01EF0">
              <w:rPr>
                <w:rFonts w:ascii="Arial" w:hAnsi="Arial" w:cs="Arial"/>
                <w:bCs/>
                <w:sz w:val="20"/>
                <w:szCs w:val="20"/>
              </w:rPr>
              <w:t xml:space="preserve">Nájomná zmluva, súhlas podielového, resp. bezpodielového spoluvlastníka musí byť uzatvorená/udelený: </w:t>
            </w:r>
          </w:p>
          <w:p w14:paraId="30E22091" w14:textId="77777777"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neurčitú, alebo </w:t>
            </w:r>
          </w:p>
          <w:p w14:paraId="6E0828AC" w14:textId="675AAEF6" w:rsidR="00997F82" w:rsidRPr="00D01EF0" w:rsidRDefault="00997F82" w:rsidP="00CD453C">
            <w:pPr>
              <w:pStyle w:val="Odsekzoznamu"/>
              <w:widowControl w:val="0"/>
              <w:numPr>
                <w:ilvl w:val="0"/>
                <w:numId w:val="16"/>
              </w:numPr>
              <w:spacing w:before="60" w:after="60" w:line="240" w:lineRule="auto"/>
              <w:ind w:right="85"/>
              <w:contextualSpacing w:val="0"/>
              <w:jc w:val="both"/>
              <w:rPr>
                <w:rFonts w:ascii="Arial" w:hAnsi="Arial" w:cs="Arial"/>
                <w:bCs/>
                <w:sz w:val="20"/>
                <w:szCs w:val="20"/>
              </w:rPr>
            </w:pPr>
            <w:r w:rsidRPr="00D01EF0">
              <w:rPr>
                <w:rFonts w:ascii="Arial" w:hAnsi="Arial" w:cs="Arial"/>
                <w:bCs/>
                <w:sz w:val="20"/>
                <w:szCs w:val="20"/>
              </w:rPr>
              <w:t xml:space="preserve">na dobu určitú, ktorá zahŕňa minimálne obdobie od začatia prác na projekte do uplynutia obdobia udržateľnosti projektu, </w:t>
            </w:r>
            <w:proofErr w:type="spellStart"/>
            <w:r w:rsidRPr="00D01EF0">
              <w:rPr>
                <w:rFonts w:ascii="Arial" w:hAnsi="Arial" w:cs="Arial"/>
                <w:bCs/>
                <w:sz w:val="20"/>
                <w:szCs w:val="20"/>
              </w:rPr>
              <w:t>t.j</w:t>
            </w:r>
            <w:proofErr w:type="spellEnd"/>
            <w:r w:rsidRPr="00D01EF0">
              <w:rPr>
                <w:rFonts w:ascii="Arial" w:hAnsi="Arial" w:cs="Arial"/>
                <w:bCs/>
                <w:sz w:val="20"/>
                <w:szCs w:val="20"/>
              </w:rPr>
              <w:t>.</w:t>
            </w:r>
            <w:r w:rsidR="00CE5143">
              <w:rPr>
                <w:rFonts w:ascii="Arial" w:hAnsi="Arial" w:cs="Arial"/>
                <w:bCs/>
                <w:sz w:val="20"/>
                <w:szCs w:val="20"/>
              </w:rPr>
              <w:t xml:space="preserve"> </w:t>
            </w:r>
            <w:r w:rsidR="00CD453C">
              <w:rPr>
                <w:rFonts w:ascii="Arial" w:hAnsi="Arial" w:cs="Arial"/>
                <w:bCs/>
                <w:sz w:val="20"/>
                <w:szCs w:val="20"/>
              </w:rPr>
              <w:t>5</w:t>
            </w:r>
            <w:r w:rsidRPr="00D01EF0">
              <w:rPr>
                <w:rFonts w:ascii="Arial" w:hAnsi="Arial" w:cs="Arial"/>
                <w:bCs/>
                <w:sz w:val="20"/>
                <w:szCs w:val="20"/>
              </w:rPr>
              <w:t xml:space="preserve"> rokov, po finančnom ukončení projektu. </w:t>
            </w:r>
          </w:p>
          <w:p w14:paraId="01BD1ECB" w14:textId="40C360FA" w:rsidR="00997F82" w:rsidRPr="007639A2" w:rsidRDefault="008B0B08" w:rsidP="00833EAE">
            <w:pPr>
              <w:widowControl w:val="0"/>
              <w:spacing w:before="120" w:after="120" w:line="240" w:lineRule="auto"/>
              <w:jc w:val="both"/>
              <w:rPr>
                <w:rFonts w:ascii="Arial" w:hAnsi="Arial" w:cs="Arial"/>
                <w:bCs/>
                <w:sz w:val="20"/>
                <w:szCs w:val="20"/>
              </w:rPr>
            </w:pPr>
            <w:r w:rsidRPr="00833EAE">
              <w:rPr>
                <w:rFonts w:ascii="Arial" w:hAnsi="Arial" w:cs="Arial"/>
                <w:bCs/>
                <w:sz w:val="20"/>
                <w:szCs w:val="20"/>
              </w:rPr>
              <w:t>P</w:t>
            </w:r>
            <w:r w:rsidR="00997F82" w:rsidRPr="00833EAE">
              <w:rPr>
                <w:rFonts w:ascii="Arial" w:hAnsi="Arial" w:cs="Arial"/>
                <w:bCs/>
                <w:sz w:val="20"/>
                <w:szCs w:val="20"/>
              </w:rPr>
              <w:t>lomb</w:t>
            </w:r>
            <w:r>
              <w:rPr>
                <w:rFonts w:ascii="Arial" w:hAnsi="Arial" w:cs="Arial"/>
                <w:bCs/>
                <w:sz w:val="20"/>
                <w:szCs w:val="20"/>
              </w:rPr>
              <w:t>a</w:t>
            </w:r>
            <w:r w:rsidR="00997F82" w:rsidRPr="00833EAE">
              <w:rPr>
                <w:rFonts w:ascii="Arial" w:hAnsi="Arial" w:cs="Arial"/>
                <w:bCs/>
                <w:sz w:val="20"/>
                <w:szCs w:val="20"/>
              </w:rPr>
              <w:t xml:space="preserve"> </w:t>
            </w:r>
            <w:r>
              <w:rPr>
                <w:rFonts w:ascii="Arial" w:hAnsi="Arial" w:cs="Arial"/>
                <w:bCs/>
                <w:sz w:val="20"/>
                <w:szCs w:val="20"/>
              </w:rPr>
              <w:t xml:space="preserve">na liste vlastníctva </w:t>
            </w:r>
            <w:r w:rsidR="00997F82" w:rsidRPr="00833EAE">
              <w:rPr>
                <w:rFonts w:ascii="Arial" w:hAnsi="Arial" w:cs="Arial"/>
                <w:bCs/>
                <w:sz w:val="20"/>
                <w:szCs w:val="20"/>
              </w:rPr>
              <w:t>je prípustn</w:t>
            </w:r>
            <w:r>
              <w:rPr>
                <w:rFonts w:ascii="Arial" w:hAnsi="Arial" w:cs="Arial"/>
                <w:bCs/>
                <w:sz w:val="20"/>
                <w:szCs w:val="20"/>
              </w:rPr>
              <w:t>á</w:t>
            </w:r>
            <w:r w:rsidR="00997F82" w:rsidRPr="00833EAE">
              <w:rPr>
                <w:rFonts w:ascii="Arial" w:hAnsi="Arial" w:cs="Arial"/>
                <w:bCs/>
                <w:sz w:val="20"/>
                <w:szCs w:val="20"/>
              </w:rPr>
              <w:t xml:space="preserve"> iba za podmienky, že žiadateľ predloží kópiu návrhu na zápis práv k</w:t>
            </w:r>
            <w:r>
              <w:rPr>
                <w:rFonts w:ascii="Arial" w:hAnsi="Arial" w:cs="Arial"/>
                <w:bCs/>
                <w:sz w:val="20"/>
                <w:szCs w:val="20"/>
              </w:rPr>
              <w:t> </w:t>
            </w:r>
            <w:r w:rsidR="00997F82" w:rsidRPr="007639A2">
              <w:rPr>
                <w:rFonts w:ascii="Arial" w:hAnsi="Arial" w:cs="Arial"/>
                <w:bCs/>
                <w:sz w:val="20"/>
                <w:szCs w:val="20"/>
              </w:rPr>
              <w:t>nehnuteľnostiam potvrdenú príslušnou správou katastra vzťahujúcu sa na vyznačenú plombu, prípadne aj ďalšie doklady preukazujúce dôvody vyznačenia plomby tak, aby bolo možné jednoznačne posúdiť užívacie právo k nehnuteľnostiam.</w:t>
            </w:r>
          </w:p>
          <w:p w14:paraId="3F1EABD4" w14:textId="77777777" w:rsidR="00997F82" w:rsidRPr="00D01EF0" w:rsidRDefault="00997F82" w:rsidP="008B0B08">
            <w:pPr>
              <w:pStyle w:val="Default"/>
              <w:widowControl w:val="0"/>
              <w:spacing w:before="240" w:after="120"/>
              <w:jc w:val="both"/>
              <w:rPr>
                <w:szCs w:val="20"/>
              </w:rPr>
            </w:pPr>
            <w:r w:rsidRPr="00D01EF0">
              <w:rPr>
                <w:b/>
                <w:bCs/>
                <w:szCs w:val="20"/>
              </w:rPr>
              <w:t>V prípade kombinácie vyššie uvedených právnych vzťahov žiadateľ predkladá všetky vyššie uvedené doklady.</w:t>
            </w:r>
          </w:p>
          <w:p w14:paraId="63E21871" w14:textId="77777777" w:rsidR="00997F82" w:rsidRPr="00D01EF0" w:rsidRDefault="00997F82" w:rsidP="008B0B08">
            <w:pPr>
              <w:widowControl w:val="0"/>
              <w:spacing w:before="240" w:after="120" w:line="240" w:lineRule="auto"/>
              <w:jc w:val="both"/>
              <w:rPr>
                <w:rFonts w:ascii="Arial" w:hAnsi="Arial" w:cs="Arial"/>
                <w:b/>
                <w:bCs/>
                <w:sz w:val="20"/>
                <w:szCs w:val="20"/>
              </w:rPr>
            </w:pPr>
            <w:r w:rsidRPr="00D01EF0">
              <w:rPr>
                <w:rFonts w:ascii="Arial" w:hAnsi="Arial" w:cs="Arial"/>
                <w:b/>
                <w:bCs/>
                <w:sz w:val="20"/>
                <w:szCs w:val="20"/>
              </w:rPr>
              <w:t>UPOZORNENIE:</w:t>
            </w:r>
          </w:p>
          <w:p w14:paraId="241AF7E7" w14:textId="272490C1" w:rsidR="00997F82" w:rsidRPr="00D01EF0" w:rsidRDefault="00FB0591" w:rsidP="008B0B08">
            <w:pPr>
              <w:pStyle w:val="Default"/>
              <w:widowControl w:val="0"/>
              <w:spacing w:before="120" w:after="120"/>
              <w:jc w:val="both"/>
              <w:rPr>
                <w:szCs w:val="20"/>
              </w:rPr>
            </w:pPr>
            <w:r>
              <w:rPr>
                <w:szCs w:val="20"/>
              </w:rPr>
              <w:t>V prípade</w:t>
            </w:r>
            <w:r w:rsidR="00997F82" w:rsidRPr="00D01EF0">
              <w:rPr>
                <w:szCs w:val="20"/>
              </w:rPr>
              <w:t xml:space="preserve"> uza</w:t>
            </w:r>
            <w:r>
              <w:rPr>
                <w:szCs w:val="20"/>
              </w:rPr>
              <w:t>vretia</w:t>
            </w:r>
            <w:r w:rsidR="00997F82" w:rsidRPr="00D01EF0">
              <w:rPr>
                <w:szCs w:val="20"/>
              </w:rPr>
              <w:t xml:space="preserve"> nájomn</w:t>
            </w:r>
            <w:r>
              <w:rPr>
                <w:szCs w:val="20"/>
              </w:rPr>
              <w:t>ej</w:t>
            </w:r>
            <w:r w:rsidR="00997F82" w:rsidRPr="00D01EF0">
              <w:rPr>
                <w:szCs w:val="20"/>
              </w:rPr>
              <w:t xml:space="preserve"> zmluvu s pozemkovým spoločenstvom, </w:t>
            </w:r>
            <w:r>
              <w:rPr>
                <w:szCs w:val="20"/>
              </w:rPr>
              <w:t>je potrebné</w:t>
            </w:r>
            <w:r w:rsidR="00997F82" w:rsidRPr="00D01EF0">
              <w:rPr>
                <w:szCs w:val="20"/>
              </w:rPr>
              <w:t xml:space="preserve"> k</w:t>
            </w:r>
            <w:r w:rsidR="00A57C24">
              <w:rPr>
                <w:szCs w:val="20"/>
              </w:rPr>
              <w:t> </w:t>
            </w:r>
            <w:r w:rsidR="00997F82" w:rsidRPr="00D01EF0">
              <w:rPr>
                <w:szCs w:val="20"/>
              </w:rPr>
              <w:t>všetkým vyššie uvedeným prílohám predložiť dokumenty, ktoré preukážu, že štatutárny orgán pozemkového spoločenstva má oprávnenie konať v mene vlastníkov nehnuteľností.</w:t>
            </w:r>
          </w:p>
          <w:p w14:paraId="0F3D694F" w14:textId="77777777" w:rsidR="00997F82" w:rsidRPr="00D01EF0" w:rsidRDefault="00997F82" w:rsidP="00A74270">
            <w:pPr>
              <w:pStyle w:val="Default"/>
              <w:keepNext/>
              <w:widowControl w:val="0"/>
              <w:spacing w:before="240" w:after="120"/>
              <w:jc w:val="both"/>
              <w:rPr>
                <w:szCs w:val="20"/>
              </w:rPr>
            </w:pPr>
            <w:r w:rsidRPr="00D01EF0">
              <w:rPr>
                <w:szCs w:val="20"/>
              </w:rPr>
              <w:t xml:space="preserve">V prípade, </w:t>
            </w:r>
            <w:r>
              <w:rPr>
                <w:szCs w:val="20"/>
              </w:rPr>
              <w:t>ak</w:t>
            </w:r>
            <w:r w:rsidRPr="00D01EF0">
              <w:rPr>
                <w:szCs w:val="20"/>
              </w:rPr>
              <w:t xml:space="preserve"> ide o</w:t>
            </w:r>
            <w:r>
              <w:rPr>
                <w:szCs w:val="20"/>
              </w:rPr>
              <w:t xml:space="preserve"> p</w:t>
            </w:r>
            <w:r w:rsidRPr="00D01EF0">
              <w:rPr>
                <w:szCs w:val="20"/>
              </w:rPr>
              <w:t>ozemkové spoločenstvo:</w:t>
            </w:r>
          </w:p>
          <w:p w14:paraId="3F5AFECF" w14:textId="77777777" w:rsidR="00997F82" w:rsidRPr="00D01EF0" w:rsidRDefault="00997F82" w:rsidP="008B0B08">
            <w:pPr>
              <w:pStyle w:val="Default"/>
              <w:widowControl w:val="0"/>
              <w:numPr>
                <w:ilvl w:val="0"/>
                <w:numId w:val="28"/>
              </w:numPr>
              <w:ind w:left="734" w:right="85"/>
              <w:jc w:val="both"/>
              <w:rPr>
                <w:szCs w:val="20"/>
              </w:rPr>
            </w:pPr>
            <w:r w:rsidRPr="00D01EF0">
              <w:rPr>
                <w:szCs w:val="20"/>
              </w:rPr>
              <w:t>zmluva o založení spoločenstva s právnou subjektivitou (jej súčasťou je zoznam vlastníkov podielov spoločnej nehnuteľnosti),</w:t>
            </w:r>
          </w:p>
          <w:p w14:paraId="20EE2198" w14:textId="77777777" w:rsidR="00997F82" w:rsidRPr="00D01EF0" w:rsidRDefault="00997F82" w:rsidP="008B0B08">
            <w:pPr>
              <w:pStyle w:val="Default"/>
              <w:widowControl w:val="0"/>
              <w:numPr>
                <w:ilvl w:val="0"/>
                <w:numId w:val="28"/>
              </w:numPr>
              <w:ind w:left="734" w:right="85"/>
              <w:jc w:val="both"/>
              <w:rPr>
                <w:szCs w:val="20"/>
              </w:rPr>
            </w:pPr>
            <w:r w:rsidRPr="00D01EF0">
              <w:rPr>
                <w:szCs w:val="20"/>
              </w:rPr>
              <w:t>stanovy,</w:t>
            </w:r>
          </w:p>
          <w:p w14:paraId="6A8B8840" w14:textId="77777777" w:rsidR="00997F82" w:rsidRPr="00D01EF0" w:rsidRDefault="00997F82" w:rsidP="008B0B08">
            <w:pPr>
              <w:pStyle w:val="Default"/>
              <w:widowControl w:val="0"/>
              <w:numPr>
                <w:ilvl w:val="0"/>
                <w:numId w:val="28"/>
              </w:numPr>
              <w:ind w:left="734" w:right="85"/>
              <w:jc w:val="both"/>
              <w:rPr>
                <w:szCs w:val="20"/>
              </w:rPr>
            </w:pPr>
            <w:r w:rsidRPr="00D01EF0">
              <w:rPr>
                <w:szCs w:val="20"/>
              </w:rPr>
              <w:lastRenderedPageBreak/>
              <w:t>rozhodnutie valného zhromaždenia o nakladaní so spoločným majetkom spoločenstva, ktoré oprávňuje zástupcu/zástupcov pozemkového spoločenstva uzatvoriť nájomnú zmluvu.</w:t>
            </w:r>
          </w:p>
          <w:p w14:paraId="567753EE" w14:textId="5400B512" w:rsidR="00997F82" w:rsidRPr="00476864" w:rsidRDefault="00997F82" w:rsidP="00FA7A1A">
            <w:pPr>
              <w:pStyle w:val="Odsekzoznamu"/>
              <w:widowControl w:val="0"/>
              <w:spacing w:before="240" w:after="120" w:line="240" w:lineRule="auto"/>
              <w:ind w:left="85" w:right="85"/>
              <w:contextualSpacing w:val="0"/>
              <w:jc w:val="both"/>
              <w:rPr>
                <w:rFonts w:ascii="Arial Narrow" w:hAnsi="Arial Narrow" w:cs="Arial"/>
                <w:bCs/>
                <w:sz w:val="22"/>
              </w:rPr>
            </w:pPr>
            <w:r w:rsidRPr="00D01EF0">
              <w:rPr>
                <w:rFonts w:ascii="Arial" w:hAnsi="Arial" w:cs="Arial"/>
                <w:sz w:val="20"/>
                <w:szCs w:val="20"/>
                <w:lang w:eastAsia="en-US"/>
              </w:rPr>
              <w:t>Rekonštrukcia, prístavba, nadstavba v dôsledku ktorej dôjde k vzniku nového stavebného objektu, osobitne evidovaného na liste vlastníctva, sa považuje za novú stavbu. Majetkovo-právne vysporiadanie k novým stavbám, ktoré podliehajú stavebnému konaniu sa preukazuje stavebným povolením, alebo ohlásením stavby predloženým v rámci prílohy „Doklady od stavebného úradu“.</w:t>
            </w:r>
          </w:p>
        </w:tc>
      </w:tr>
    </w:tbl>
    <w:p w14:paraId="38EDE219" w14:textId="77777777" w:rsidR="00997F82" w:rsidRDefault="00997F82" w:rsidP="00FF6C9B">
      <w:pPr>
        <w:spacing w:before="240" w:after="240" w:line="240" w:lineRule="auto"/>
        <w:jc w:val="both"/>
        <w:rPr>
          <w:rFonts w:ascii="Arial" w:hAnsi="Arial" w:cs="Arial"/>
          <w:bCs/>
          <w:sz w:val="20"/>
          <w:szCs w:val="20"/>
        </w:rPr>
      </w:pPr>
    </w:p>
    <w:tbl>
      <w:tblPr>
        <w:tblStyle w:val="Mriekatabuky"/>
        <w:tblW w:w="9810" w:type="dxa"/>
        <w:tblInd w:w="-34" w:type="dxa"/>
        <w:shd w:val="clear" w:color="auto" w:fill="9CC2E5" w:themeFill="accent1" w:themeFillTint="99"/>
        <w:tblLook w:val="04A0" w:firstRow="1" w:lastRow="0" w:firstColumn="1" w:lastColumn="0" w:noHBand="0" w:noVBand="1"/>
      </w:tblPr>
      <w:tblGrid>
        <w:gridCol w:w="9810"/>
      </w:tblGrid>
      <w:tr w:rsidR="00997F82" w:rsidRPr="006E74D1" w14:paraId="5836D018" w14:textId="77777777" w:rsidTr="00FF6C9B">
        <w:tc>
          <w:tcPr>
            <w:tcW w:w="9810" w:type="dxa"/>
            <w:shd w:val="clear" w:color="auto" w:fill="9CC2E5" w:themeFill="accent1" w:themeFillTint="99"/>
          </w:tcPr>
          <w:p w14:paraId="1907B852" w14:textId="77777777" w:rsidR="00997F82" w:rsidRPr="000569D6" w:rsidRDefault="00997F82" w:rsidP="00997F82">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sidRPr="000569D6">
              <w:rPr>
                <w:rFonts w:ascii="Arial" w:hAnsi="Arial" w:cs="Arial"/>
                <w:b/>
                <w:color w:val="FFFFFF" w:themeColor="background1"/>
                <w:szCs w:val="24"/>
                <w:shd w:val="clear" w:color="auto" w:fill="ACB9CA" w:themeFill="text2" w:themeFillTint="66"/>
              </w:rPr>
              <w:t xml:space="preserve">Vypracovanie a predloženie </w:t>
            </w:r>
            <w:proofErr w:type="spellStart"/>
            <w:r w:rsidRPr="000569D6">
              <w:rPr>
                <w:rFonts w:ascii="Arial" w:hAnsi="Arial" w:cs="Arial"/>
                <w:b/>
                <w:color w:val="FFFFFF" w:themeColor="background1"/>
                <w:szCs w:val="24"/>
                <w:shd w:val="clear" w:color="auto" w:fill="ACB9CA" w:themeFill="text2" w:themeFillTint="66"/>
              </w:rPr>
              <w:t>ŽoPr</w:t>
            </w:r>
            <w:proofErr w:type="spellEnd"/>
          </w:p>
        </w:tc>
      </w:tr>
    </w:tbl>
    <w:p w14:paraId="49DA0C4C" w14:textId="77777777" w:rsidR="00997F82" w:rsidRPr="00567DE3" w:rsidRDefault="00997F82" w:rsidP="00997F82">
      <w:pPr>
        <w:pStyle w:val="Odsekzoznamu"/>
        <w:numPr>
          <w:ilvl w:val="1"/>
          <w:numId w:val="39"/>
        </w:numPr>
        <w:spacing w:before="480" w:after="240" w:line="240" w:lineRule="auto"/>
        <w:ind w:left="788" w:hanging="431"/>
        <w:contextualSpacing w:val="0"/>
        <w:rPr>
          <w:rFonts w:ascii="Arial" w:hAnsi="Arial" w:cs="Arial"/>
          <w:b/>
          <w:color w:val="44546A" w:themeColor="text2"/>
          <w:szCs w:val="19"/>
        </w:rPr>
      </w:pPr>
      <w:proofErr w:type="spellStart"/>
      <w:r w:rsidRPr="00567DE3">
        <w:rPr>
          <w:rFonts w:ascii="Arial" w:hAnsi="Arial" w:cs="Arial"/>
          <w:b/>
          <w:color w:val="44546A" w:themeColor="text2"/>
          <w:szCs w:val="19"/>
        </w:rPr>
        <w:t>ŽoPr</w:t>
      </w:r>
      <w:proofErr w:type="spellEnd"/>
    </w:p>
    <w:p w14:paraId="4D16A8CF" w14:textId="77777777" w:rsidR="00997F82" w:rsidRPr="003F3414" w:rsidRDefault="00997F82" w:rsidP="00FA7A1A">
      <w:pPr>
        <w:widowControl w:val="0"/>
        <w:autoSpaceDE w:val="0"/>
        <w:autoSpaceDN w:val="0"/>
        <w:adjustRightInd w:val="0"/>
        <w:spacing w:before="120" w:after="120" w:line="240" w:lineRule="auto"/>
        <w:jc w:val="both"/>
        <w:rPr>
          <w:rFonts w:ascii="Arial" w:eastAsiaTheme="minorHAnsi" w:hAnsi="Arial" w:cs="Arial"/>
          <w:color w:val="000000"/>
          <w:sz w:val="20"/>
          <w:szCs w:val="20"/>
          <w:lang w:eastAsia="en-US"/>
        </w:rPr>
      </w:pP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sa skladá z formulára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a povinných príloh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Formulár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sumarizuje základné údaje o</w:t>
      </w:r>
      <w:r>
        <w:rPr>
          <w:rFonts w:ascii="Arial" w:eastAsiaTheme="minorHAnsi" w:hAnsi="Arial" w:cs="Arial"/>
          <w:color w:val="000000"/>
          <w:sz w:val="20"/>
          <w:szCs w:val="20"/>
          <w:lang w:eastAsia="en-US"/>
        </w:rPr>
        <w:t> </w:t>
      </w:r>
      <w:r w:rsidRPr="003F3414">
        <w:rPr>
          <w:rFonts w:ascii="Arial" w:eastAsiaTheme="minorHAnsi" w:hAnsi="Arial" w:cs="Arial"/>
          <w:color w:val="000000"/>
          <w:sz w:val="20"/>
          <w:szCs w:val="20"/>
          <w:lang w:eastAsia="en-US"/>
        </w:rPr>
        <w:t>predkladanom projekte a kumuluje v prehľadnej a jednotnej forme najpodstatnejšie projektové informácie. Uvedené údaje a informácie sú nevyhnutné pre účely posudzovania projektu v rámci schvaľovacieho procesu a prípravy návrhu Zmluvy o príspevku.</w:t>
      </w:r>
    </w:p>
    <w:p w14:paraId="7956E7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 xml:space="preserve">Povinné prílohy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sú vymedzené vo formulári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ktorý je súčasťou výzvy. V závislosti od konkrétnej </w:t>
      </w:r>
      <w:r w:rsidRPr="00AE5DF4">
        <w:rPr>
          <w:rFonts w:ascii="Arial" w:eastAsiaTheme="minorHAnsi" w:hAnsi="Arial" w:cs="Arial"/>
          <w:color w:val="000000"/>
          <w:sz w:val="20"/>
          <w:szCs w:val="20"/>
          <w:lang w:eastAsia="en-US"/>
        </w:rPr>
        <w:t>podmienky poskytnutia príspevku</w:t>
      </w:r>
      <w:r w:rsidRPr="003F3414">
        <w:rPr>
          <w:rFonts w:ascii="Arial" w:eastAsiaTheme="minorHAnsi" w:hAnsi="Arial" w:cs="Arial"/>
          <w:color w:val="000000"/>
          <w:sz w:val="20"/>
          <w:szCs w:val="20"/>
          <w:lang w:eastAsia="en-US"/>
        </w:rPr>
        <w:t>, ktorej splnenie má príslušná príloha preukazovať</w:t>
      </w:r>
      <w:r>
        <w:rPr>
          <w:rFonts w:ascii="Arial" w:eastAsiaTheme="minorHAnsi" w:hAnsi="Arial" w:cs="Arial"/>
          <w:color w:val="000000"/>
          <w:sz w:val="20"/>
          <w:szCs w:val="20"/>
          <w:lang w:eastAsia="en-US"/>
        </w:rPr>
        <w:t>,</w:t>
      </w:r>
      <w:r w:rsidRPr="003F3414">
        <w:rPr>
          <w:rFonts w:ascii="Arial" w:eastAsiaTheme="minorHAnsi" w:hAnsi="Arial" w:cs="Arial"/>
          <w:color w:val="000000"/>
          <w:sz w:val="20"/>
          <w:szCs w:val="20"/>
          <w:lang w:eastAsia="en-US"/>
        </w:rPr>
        <w:t xml:space="preserve"> existujú dva typy príloh:</w:t>
      </w:r>
    </w:p>
    <w:p w14:paraId="160CBAC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vypracované priamo žiadateľom</w:t>
      </w:r>
      <w:r w:rsidRPr="003F3414">
        <w:rPr>
          <w:rFonts w:ascii="Arial" w:eastAsiaTheme="minorHAnsi" w:hAnsi="Arial" w:cs="Arial"/>
          <w:color w:val="000000"/>
          <w:sz w:val="20"/>
          <w:szCs w:val="20"/>
          <w:lang w:eastAsia="en-US"/>
        </w:rPr>
        <w:t xml:space="preserve"> – formuláre týchto príloh tvoria súčasť dokumentácie výzvy, resp. sú vo výzve uvedené odkazy na zdroje, z ktorých je možné získať elektronické verzie formulárov týchto príloh, ktoré žiadateľ následne predkladá spolu so </w:t>
      </w:r>
      <w:proofErr w:type="spellStart"/>
      <w:r w:rsidRPr="003F3414">
        <w:rPr>
          <w:rFonts w:ascii="Arial" w:eastAsiaTheme="minorHAnsi" w:hAnsi="Arial" w:cs="Arial"/>
          <w:color w:val="000000"/>
          <w:sz w:val="20"/>
          <w:szCs w:val="20"/>
          <w:lang w:eastAsia="en-US"/>
        </w:rPr>
        <w:t>ŽoPr</w:t>
      </w:r>
      <w:proofErr w:type="spellEnd"/>
      <w:r w:rsidRPr="003F3414">
        <w:rPr>
          <w:rFonts w:ascii="Arial" w:eastAsiaTheme="minorHAnsi" w:hAnsi="Arial" w:cs="Arial"/>
          <w:color w:val="000000"/>
          <w:sz w:val="20"/>
          <w:szCs w:val="20"/>
          <w:lang w:eastAsia="en-US"/>
        </w:rPr>
        <w:t xml:space="preserve"> vo forme určenej vo výzve. </w:t>
      </w:r>
    </w:p>
    <w:p w14:paraId="01654C91" w14:textId="77777777" w:rsidR="00997F82" w:rsidRPr="003F3414" w:rsidRDefault="00997F82" w:rsidP="00997F82">
      <w:pPr>
        <w:pStyle w:val="Odsekzoznamu"/>
        <w:numPr>
          <w:ilvl w:val="0"/>
          <w:numId w:val="7"/>
        </w:num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b/>
          <w:color w:val="000000"/>
          <w:sz w:val="20"/>
          <w:szCs w:val="20"/>
          <w:lang w:eastAsia="en-US"/>
        </w:rPr>
        <w:t>prílohy vydávané príslušným úradom</w:t>
      </w:r>
      <w:r w:rsidRPr="003F3414">
        <w:rPr>
          <w:rFonts w:ascii="Arial" w:eastAsiaTheme="minorHAnsi" w:hAnsi="Arial" w:cs="Arial"/>
          <w:color w:val="000000"/>
          <w:sz w:val="20"/>
          <w:szCs w:val="20"/>
          <w:lang w:eastAsia="en-US"/>
        </w:rPr>
        <w:t xml:space="preserve"> – (napr. stavebný úrad, generálna prokuratúra a pod.)</w:t>
      </w:r>
    </w:p>
    <w:p w14:paraId="263710F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szCs w:val="20"/>
          <w:lang w:eastAsia="en-US"/>
        </w:rPr>
      </w:pPr>
      <w:r w:rsidRPr="003F3414">
        <w:rPr>
          <w:rFonts w:ascii="Arial" w:eastAsiaTheme="minorHAnsi" w:hAnsi="Arial" w:cs="Arial"/>
          <w:color w:val="000000"/>
          <w:sz w:val="20"/>
          <w:szCs w:val="20"/>
          <w:lang w:eastAsia="en-US"/>
        </w:rPr>
        <w:t>Bližšie informácie o jednotlivých povinných prílohách sú uvedené v kapitole 3.</w:t>
      </w:r>
    </w:p>
    <w:p w14:paraId="2992E013" w14:textId="77777777" w:rsidR="00997F82" w:rsidRPr="004D4857" w:rsidRDefault="00997F82" w:rsidP="00FA7A1A">
      <w:pPr>
        <w:pStyle w:val="Odsekzoznamu"/>
        <w:keepNext/>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Vypracovanie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02AB000D" w14:textId="77777777" w:rsidR="00997F82" w:rsidRPr="003F3414" w:rsidRDefault="00997F82" w:rsidP="00997F82">
      <w:pPr>
        <w:pStyle w:val="Default"/>
        <w:spacing w:before="120" w:after="120"/>
        <w:jc w:val="both"/>
      </w:pPr>
      <w:r w:rsidRPr="003F3414">
        <w:t xml:space="preserve">Žiadateľ vyplní formulár </w:t>
      </w:r>
      <w:proofErr w:type="spellStart"/>
      <w:r w:rsidRPr="003F3414">
        <w:t>ŽoPr</w:t>
      </w:r>
      <w:proofErr w:type="spellEnd"/>
      <w:r w:rsidRPr="003F3414">
        <w:t xml:space="preserve"> v súlade s inštrukciami uvedenými v tejto výzve ako aj priamo vo formulári </w:t>
      </w:r>
      <w:proofErr w:type="spellStart"/>
      <w:r w:rsidRPr="003F3414">
        <w:t>ŽoPr</w:t>
      </w:r>
      <w:proofErr w:type="spellEnd"/>
      <w:r w:rsidRPr="003F3414">
        <w:t>.</w:t>
      </w:r>
    </w:p>
    <w:p w14:paraId="752DA4F6" w14:textId="0486BACF" w:rsidR="00997F82" w:rsidRPr="003F3414" w:rsidRDefault="00997F82" w:rsidP="00BA6EF8">
      <w:pPr>
        <w:pStyle w:val="Default"/>
        <w:spacing w:before="120" w:after="120"/>
        <w:jc w:val="both"/>
      </w:pPr>
      <w:r w:rsidRPr="003F3414">
        <w:t xml:space="preserve">Po úplnom vyplnení formulára ho vytlačí a podpíše (štatutárny orgán, resp. ním splnomocnená osoba). K formuláru </w:t>
      </w:r>
      <w:proofErr w:type="spellStart"/>
      <w:r w:rsidRPr="003F3414">
        <w:t>ŽoPr</w:t>
      </w:r>
      <w:proofErr w:type="spellEnd"/>
      <w:r w:rsidRPr="003F3414">
        <w:t xml:space="preserve"> doplní listinné formy príloh </w:t>
      </w:r>
      <w:proofErr w:type="spellStart"/>
      <w:r w:rsidRPr="003F3414">
        <w:t>ŽoPr</w:t>
      </w:r>
      <w:proofErr w:type="spellEnd"/>
      <w:r w:rsidRPr="003F3414">
        <w:t xml:space="preserve"> </w:t>
      </w:r>
      <w:r w:rsidR="00466A13">
        <w:t>(</w:t>
      </w:r>
      <w:r w:rsidR="004A5D7A">
        <w:t xml:space="preserve">prílohy sa predkladajú ako obyčajné kópie originálov, pričom žiadateľ uchováva originály u seba pre účely prípadných kontrol) </w:t>
      </w:r>
      <w:r w:rsidRPr="003F3414">
        <w:t xml:space="preserve">a uloží elektronické verzie formulára </w:t>
      </w:r>
      <w:proofErr w:type="spellStart"/>
      <w:r w:rsidRPr="003F3414">
        <w:t>ŽoPr</w:t>
      </w:r>
      <w:proofErr w:type="spellEnd"/>
      <w:r w:rsidRPr="003F3414">
        <w:t xml:space="preserve"> a príloh na elektronické neprepisovateľné médium (CD/DVD).</w:t>
      </w:r>
      <w:r w:rsidR="00466A13">
        <w:t xml:space="preserve"> Elektronické verzie predstavujú </w:t>
      </w:r>
      <w:proofErr w:type="spellStart"/>
      <w:r w:rsidR="00466A13">
        <w:t>skeny</w:t>
      </w:r>
      <w:proofErr w:type="spellEnd"/>
      <w:r w:rsidR="00466A13">
        <w:t xml:space="preserve"> originálnych dokumentov vo formáte </w:t>
      </w:r>
      <w:proofErr w:type="spellStart"/>
      <w:r w:rsidR="00466A13">
        <w:t>pdf</w:t>
      </w:r>
      <w:proofErr w:type="spellEnd"/>
      <w:r w:rsidR="00466A13">
        <w:t>. ak nie je v kapitole 3 pri niektorej z príloh uvedené inak.</w:t>
      </w:r>
    </w:p>
    <w:p w14:paraId="731E5655" w14:textId="4FA46576" w:rsidR="00997F82" w:rsidRPr="003F3414" w:rsidRDefault="00997F82" w:rsidP="00BA6EF8">
      <w:pPr>
        <w:pStyle w:val="Default"/>
        <w:spacing w:before="120" w:after="120"/>
        <w:jc w:val="both"/>
      </w:pPr>
      <w:r w:rsidRPr="003F3414">
        <w:t xml:space="preserve">Následne </w:t>
      </w:r>
      <w:proofErr w:type="spellStart"/>
      <w:r w:rsidRPr="003F3414">
        <w:t>ŽoPr</w:t>
      </w:r>
      <w:proofErr w:type="spellEnd"/>
      <w:r w:rsidRPr="003F3414">
        <w:t xml:space="preserve"> vrátane príloh zviaže pevnou (hrebeňovou, tepelnou alebo inou) väzbou, vloží spolu s elektronickým médiom do nepriehľadného obalu, ktorý označí údajmi uvedenými nižšie a zabezpečí jeho doručenie MAS v súlade s podmienkami uvedenými v kapitole 4.3.</w:t>
      </w:r>
    </w:p>
    <w:p w14:paraId="6DE2F5D5" w14:textId="061F3D90" w:rsidR="00997F82" w:rsidRPr="003F3414" w:rsidRDefault="00997F82" w:rsidP="00BA6EF8">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Obal, v ktorom je doručovaná </w:t>
      </w:r>
      <w:proofErr w:type="spellStart"/>
      <w:r w:rsidR="00AA0A82">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je potrebné označiť nasledovnými údajmi:</w:t>
      </w:r>
    </w:p>
    <w:p w14:paraId="36FDEF6E"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žiadateľa;</w:t>
      </w:r>
    </w:p>
    <w:p w14:paraId="46D71CF6"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adresa MAS;</w:t>
      </w:r>
    </w:p>
    <w:p w14:paraId="457EE694"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a kód výzvy;</w:t>
      </w:r>
    </w:p>
    <w:p w14:paraId="3060941B"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názov projektu;</w:t>
      </w:r>
    </w:p>
    <w:p w14:paraId="041EAF92"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„ŽIADOSŤ O POSKYTNUTIE PRÍSPEVKU“;</w:t>
      </w:r>
    </w:p>
    <w:p w14:paraId="28422CC3" w14:textId="77777777" w:rsidR="00997F82" w:rsidRPr="003F3414" w:rsidRDefault="00997F82" w:rsidP="00BA6EF8">
      <w:pPr>
        <w:pStyle w:val="Odsekzoznamu"/>
        <w:numPr>
          <w:ilvl w:val="0"/>
          <w:numId w:val="8"/>
        </w:numPr>
        <w:autoSpaceDE w:val="0"/>
        <w:autoSpaceDN w:val="0"/>
        <w:adjustRightInd w:val="0"/>
        <w:spacing w:before="120" w:after="120" w:line="240" w:lineRule="auto"/>
        <w:ind w:left="851"/>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nápis „NEOTVÁRAŤ“.</w:t>
      </w:r>
    </w:p>
    <w:p w14:paraId="0DBBFB93" w14:textId="5391C9EF" w:rsidR="00997F82" w:rsidRPr="003F3414" w:rsidRDefault="00997F82" w:rsidP="00997F82">
      <w:pPr>
        <w:pStyle w:val="Default"/>
        <w:spacing w:before="120" w:after="120"/>
        <w:jc w:val="both"/>
      </w:pPr>
      <w:proofErr w:type="spellStart"/>
      <w:r w:rsidRPr="003F3414">
        <w:t>ŽoPr</w:t>
      </w:r>
      <w:proofErr w:type="spellEnd"/>
      <w:r w:rsidRPr="003F3414">
        <w:t xml:space="preserve"> je potrebné vypracovať v slovenskom jazyku a písmom, umožňujúcim rozpoznanie textu, </w:t>
      </w:r>
      <w:proofErr w:type="spellStart"/>
      <w:r w:rsidRPr="003F3414">
        <w:t>t.j</w:t>
      </w:r>
      <w:proofErr w:type="spellEnd"/>
      <w:r w:rsidRPr="003F3414">
        <w:t>. tak, aby bolo možné objektívne posúdenie jej obsahu. V prípade príloh predložených v inom ako slovenskom jazyku, musí byť priložený certifikovaný preklad do slovenského jazyka. Preklad do slovenského jazyka sa nevyžaduje v</w:t>
      </w:r>
      <w:r w:rsidR="00AB07F9">
        <w:t> </w:t>
      </w:r>
      <w:r w:rsidRPr="003F3414">
        <w:t>prípade príloh, ktoré sú originálne vyhotovené v českom jazyku.</w:t>
      </w:r>
    </w:p>
    <w:p w14:paraId="7FAEFBDB" w14:textId="77777777" w:rsidR="00997F82" w:rsidRPr="004D4857" w:rsidRDefault="00997F82" w:rsidP="009748C0">
      <w:pPr>
        <w:pStyle w:val="Odsekzoznamu"/>
        <w:keepNext/>
        <w:numPr>
          <w:ilvl w:val="1"/>
          <w:numId w:val="39"/>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Predloženie </w:t>
      </w:r>
      <w:proofErr w:type="spellStart"/>
      <w:r w:rsidRPr="004D4857">
        <w:rPr>
          <w:rFonts w:ascii="Arial" w:hAnsi="Arial" w:cs="Arial"/>
          <w:b/>
          <w:color w:val="44546A" w:themeColor="text2"/>
          <w:szCs w:val="19"/>
        </w:rPr>
        <w:t>ŽoP</w:t>
      </w:r>
      <w:r>
        <w:rPr>
          <w:rFonts w:ascii="Arial" w:hAnsi="Arial" w:cs="Arial"/>
          <w:b/>
          <w:color w:val="44546A" w:themeColor="text2"/>
          <w:szCs w:val="19"/>
        </w:rPr>
        <w:t>r</w:t>
      </w:r>
      <w:proofErr w:type="spellEnd"/>
    </w:p>
    <w:p w14:paraId="77010F5E" w14:textId="3A602CAF" w:rsidR="00997F82" w:rsidRPr="003F3414" w:rsidRDefault="00997F82" w:rsidP="00C04A44">
      <w:pPr>
        <w:autoSpaceDE w:val="0"/>
        <w:autoSpaceDN w:val="0"/>
        <w:adjustRightInd w:val="0"/>
        <w:spacing w:before="120" w:after="120" w:line="240" w:lineRule="auto"/>
        <w:jc w:val="both"/>
        <w:rPr>
          <w:rFonts w:ascii="Arial" w:hAnsi="Arial" w:cs="Arial"/>
          <w:color w:val="000000"/>
          <w:sz w:val="20"/>
          <w:szCs w:val="20"/>
        </w:rPr>
      </w:pPr>
      <w:r w:rsidRPr="00AE5DF4">
        <w:rPr>
          <w:rFonts w:ascii="Arial" w:hAnsi="Arial" w:cs="Arial"/>
          <w:color w:val="000000"/>
          <w:sz w:val="20"/>
          <w:szCs w:val="20"/>
        </w:rPr>
        <w:t xml:space="preserve">Žiadateľ </w:t>
      </w:r>
      <w:r w:rsidRPr="00AE5DF4">
        <w:rPr>
          <w:rFonts w:ascii="Arial" w:hAnsi="Arial" w:cs="Arial"/>
          <w:b/>
          <w:bCs/>
          <w:color w:val="000000"/>
          <w:sz w:val="20"/>
          <w:szCs w:val="20"/>
        </w:rPr>
        <w:t xml:space="preserve">predkladá </w:t>
      </w:r>
      <w:proofErr w:type="spellStart"/>
      <w:r w:rsidRPr="00AE5DF4">
        <w:rPr>
          <w:rFonts w:ascii="Arial" w:hAnsi="Arial" w:cs="Arial"/>
          <w:b/>
          <w:bCs/>
          <w:color w:val="000000"/>
          <w:sz w:val="20"/>
          <w:szCs w:val="20"/>
        </w:rPr>
        <w:t>ŽoPr</w:t>
      </w:r>
      <w:proofErr w:type="spellEnd"/>
      <w:r w:rsidRPr="00AE5DF4">
        <w:rPr>
          <w:rFonts w:ascii="Arial" w:hAnsi="Arial" w:cs="Arial"/>
          <w:b/>
          <w:bCs/>
          <w:color w:val="000000"/>
          <w:sz w:val="20"/>
          <w:szCs w:val="20"/>
        </w:rPr>
        <w:t xml:space="preserve"> </w:t>
      </w:r>
      <w:r w:rsidR="00BA6EF8">
        <w:rPr>
          <w:rFonts w:ascii="Arial" w:hAnsi="Arial" w:cs="Arial"/>
          <w:b/>
          <w:bCs/>
          <w:color w:val="000000"/>
          <w:sz w:val="20"/>
          <w:szCs w:val="20"/>
        </w:rPr>
        <w:t xml:space="preserve">v zmysle predchádzajúcej kapitoly </w:t>
      </w:r>
      <w:r w:rsidRPr="003F3414">
        <w:rPr>
          <w:rFonts w:ascii="Arial" w:hAnsi="Arial" w:cs="Arial"/>
          <w:b/>
          <w:bCs/>
          <w:color w:val="000000"/>
          <w:sz w:val="20"/>
          <w:szCs w:val="20"/>
        </w:rPr>
        <w:t xml:space="preserve">na adresu: </w:t>
      </w:r>
    </w:p>
    <w:p w14:paraId="7EB79171" w14:textId="2F694EA7" w:rsidR="00997F82" w:rsidRPr="0071400D" w:rsidRDefault="0071400D" w:rsidP="00C04A44">
      <w:pPr>
        <w:tabs>
          <w:tab w:val="left" w:pos="426"/>
        </w:tabs>
        <w:spacing w:before="120" w:after="120" w:line="240" w:lineRule="auto"/>
        <w:jc w:val="both"/>
        <w:rPr>
          <w:rFonts w:ascii="Arial" w:hAnsi="Arial" w:cs="Arial"/>
          <w:b/>
          <w:bCs/>
          <w:sz w:val="20"/>
          <w:szCs w:val="20"/>
        </w:rPr>
      </w:pPr>
      <w:r w:rsidRPr="0071400D">
        <w:rPr>
          <w:rFonts w:ascii="Arial" w:hAnsi="Arial" w:cs="Arial"/>
          <w:b/>
          <w:bCs/>
          <w:sz w:val="20"/>
          <w:szCs w:val="20"/>
        </w:rPr>
        <w:lastRenderedPageBreak/>
        <w:t>Miestna akčná skupina Strážovské vrchy, M. R. Štefánika 4, 914 51  Trenčianske Teplice</w:t>
      </w:r>
    </w:p>
    <w:p w14:paraId="63538579"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možné predložiť na vyššie uvedenú adresu jedným z nasledovných spôsobov: </w:t>
      </w:r>
    </w:p>
    <w:p w14:paraId="163462AE" w14:textId="610DCCFE"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osobne (</w:t>
      </w:r>
      <w:r w:rsidR="0071400D">
        <w:rPr>
          <w:rFonts w:ascii="Arial" w:hAnsi="Arial" w:cs="Arial"/>
          <w:sz w:val="20"/>
          <w:szCs w:val="20"/>
        </w:rPr>
        <w:t>pondelok – piatok, 8:00 – 16:00</w:t>
      </w:r>
      <w:r w:rsidRPr="003F3414">
        <w:rPr>
          <w:rFonts w:ascii="Arial" w:hAnsi="Arial" w:cs="Arial"/>
          <w:sz w:val="20"/>
          <w:szCs w:val="20"/>
        </w:rPr>
        <w:t>),</w:t>
      </w:r>
    </w:p>
    <w:p w14:paraId="72BA5A04"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doporučenou poštovou prepravou,</w:t>
      </w:r>
    </w:p>
    <w:p w14:paraId="721C3D1E" w14:textId="77777777" w:rsidR="00997F82" w:rsidRPr="003F3414" w:rsidRDefault="00997F82" w:rsidP="00C04A44">
      <w:pPr>
        <w:pStyle w:val="Odsekzoznamu"/>
        <w:numPr>
          <w:ilvl w:val="0"/>
          <w:numId w:val="3"/>
        </w:numPr>
        <w:spacing w:before="120" w:after="120" w:line="240" w:lineRule="auto"/>
        <w:ind w:left="567" w:hanging="207"/>
        <w:contextualSpacing w:val="0"/>
        <w:jc w:val="both"/>
        <w:rPr>
          <w:rFonts w:ascii="Arial" w:hAnsi="Arial" w:cs="Arial"/>
          <w:sz w:val="20"/>
          <w:szCs w:val="20"/>
        </w:rPr>
      </w:pPr>
      <w:r w:rsidRPr="003F3414">
        <w:rPr>
          <w:rFonts w:ascii="Arial" w:hAnsi="Arial" w:cs="Arial"/>
          <w:sz w:val="20"/>
          <w:szCs w:val="20"/>
        </w:rPr>
        <w:t>kuriérskou službou.</w:t>
      </w:r>
    </w:p>
    <w:p w14:paraId="406196DE"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V prípade osobného doručenia vydá MAS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7AE59CEF"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V prípade doručenia prostredníctvom pošty/kuriéra MAS potvrdenie nevydáva (toto je nahradené potvrdením subjektu vykonávajúceho poštové/kuriérske služby).</w:t>
      </w:r>
    </w:p>
    <w:p w14:paraId="55C2784E" w14:textId="77777777" w:rsidR="00997F82" w:rsidRPr="003F3414" w:rsidRDefault="00997F82" w:rsidP="00C04A44">
      <w:pPr>
        <w:spacing w:before="120" w:after="120" w:line="240" w:lineRule="auto"/>
        <w:jc w:val="both"/>
        <w:rPr>
          <w:rFonts w:ascii="Arial" w:eastAsia="Calibri" w:hAnsi="Arial" w:cs="Arial"/>
          <w:b/>
          <w:sz w:val="20"/>
          <w:szCs w:val="20"/>
        </w:rPr>
      </w:pPr>
      <w:r w:rsidRPr="003F3414">
        <w:rPr>
          <w:rFonts w:ascii="Arial" w:eastAsia="Calibri" w:hAnsi="Arial" w:cs="Arial"/>
          <w:b/>
          <w:sz w:val="20"/>
          <w:szCs w:val="20"/>
        </w:rPr>
        <w:t xml:space="preserve">Žiadateľ je povinný predložiť </w:t>
      </w:r>
      <w:proofErr w:type="spellStart"/>
      <w:r w:rsidRPr="003F3414">
        <w:rPr>
          <w:rFonts w:ascii="Arial" w:eastAsia="Calibri" w:hAnsi="Arial" w:cs="Arial"/>
          <w:b/>
          <w:sz w:val="20"/>
          <w:szCs w:val="20"/>
        </w:rPr>
        <w:t>ŽoPr</w:t>
      </w:r>
      <w:proofErr w:type="spellEnd"/>
      <w:r w:rsidRPr="003F3414">
        <w:rPr>
          <w:rFonts w:ascii="Arial" w:eastAsia="Calibri" w:hAnsi="Arial" w:cs="Arial"/>
          <w:b/>
          <w:sz w:val="20"/>
          <w:szCs w:val="20"/>
        </w:rPr>
        <w:t xml:space="preserve"> riadne, včas a vo forme určenej vo výzve.</w:t>
      </w:r>
    </w:p>
    <w:p w14:paraId="208E2F5D" w14:textId="169F0440"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riadne</w:t>
      </w:r>
      <w:r w:rsidRPr="003F3414">
        <w:rPr>
          <w:rFonts w:ascii="Arial" w:eastAsia="Calibri" w:hAnsi="Arial" w:cs="Arial"/>
          <w:sz w:val="20"/>
          <w:szCs w:val="20"/>
        </w:rPr>
        <w:t xml:space="preserve">, ak formát umožňuje objektívne posúdenie obsahu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(podmienka nie je splnená najmä v prípadoch, kedy je obsah </w:t>
      </w: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vyplnený v inom ako slovenskom </w:t>
      </w:r>
      <w:r w:rsidR="0096033B">
        <w:rPr>
          <w:rFonts w:ascii="Arial" w:eastAsia="Calibri" w:hAnsi="Arial" w:cs="Arial"/>
          <w:sz w:val="20"/>
          <w:szCs w:val="20"/>
        </w:rPr>
        <w:t xml:space="preserve">alebo českom </w:t>
      </w:r>
      <w:r w:rsidRPr="003F3414">
        <w:rPr>
          <w:rFonts w:ascii="Arial" w:eastAsia="Calibri" w:hAnsi="Arial" w:cs="Arial"/>
          <w:sz w:val="20"/>
          <w:szCs w:val="20"/>
        </w:rPr>
        <w:t>jazyku alebo písmom, ktoré</w:t>
      </w:r>
      <w:r w:rsidR="0096033B">
        <w:rPr>
          <w:rFonts w:ascii="Arial" w:eastAsia="Calibri" w:hAnsi="Arial" w:cs="Arial"/>
          <w:sz w:val="20"/>
          <w:szCs w:val="20"/>
        </w:rPr>
        <w:t xml:space="preserve"> </w:t>
      </w:r>
      <w:r w:rsidRPr="003F3414">
        <w:rPr>
          <w:rFonts w:ascii="Arial" w:eastAsia="Calibri" w:hAnsi="Arial" w:cs="Arial"/>
          <w:sz w:val="20"/>
          <w:szCs w:val="20"/>
        </w:rPr>
        <w:t>neumožňuje rozpoznanie obsahu textu a pod.).</w:t>
      </w:r>
    </w:p>
    <w:p w14:paraId="09BBD343" w14:textId="77777777" w:rsidR="00997F82" w:rsidRPr="003F3414" w:rsidRDefault="00997F82" w:rsidP="00C04A44">
      <w:pPr>
        <w:spacing w:before="120" w:after="120" w:line="240" w:lineRule="auto"/>
        <w:jc w:val="both"/>
        <w:rPr>
          <w:rFonts w:ascii="Arial" w:eastAsia="Calibri" w:hAnsi="Arial" w:cs="Arial"/>
          <w:sz w:val="20"/>
          <w:szCs w:val="20"/>
        </w:rPr>
      </w:pPr>
      <w:proofErr w:type="spellStart"/>
      <w:r w:rsidRPr="003F3414">
        <w:rPr>
          <w:rFonts w:ascii="Arial" w:eastAsia="Calibri" w:hAnsi="Arial" w:cs="Arial"/>
          <w:sz w:val="20"/>
          <w:szCs w:val="20"/>
        </w:rPr>
        <w:t>ŽoPr</w:t>
      </w:r>
      <w:proofErr w:type="spellEnd"/>
      <w:r w:rsidRPr="003F3414">
        <w:rPr>
          <w:rFonts w:ascii="Arial" w:eastAsia="Calibri" w:hAnsi="Arial" w:cs="Arial"/>
          <w:sz w:val="20"/>
          <w:szCs w:val="20"/>
        </w:rPr>
        <w:t xml:space="preserve"> je doručená </w:t>
      </w:r>
      <w:r w:rsidRPr="003F3414">
        <w:rPr>
          <w:rFonts w:ascii="Arial" w:eastAsia="Calibri" w:hAnsi="Arial" w:cs="Arial"/>
          <w:b/>
          <w:sz w:val="20"/>
          <w:szCs w:val="20"/>
        </w:rPr>
        <w:t>včas</w:t>
      </w:r>
      <w:r w:rsidRPr="003F3414">
        <w:rPr>
          <w:rFonts w:ascii="Arial" w:eastAsia="Calibri" w:hAnsi="Arial" w:cs="Arial"/>
          <w:sz w:val="20"/>
          <w:szCs w:val="20"/>
        </w:rPr>
        <w:t>, ak je predložená najneskôr v posledný deň uzávierky výzvy, ktorý oznámi MAS na svojom webovom sídle, rozhodujúcim je pritom dátum:</w:t>
      </w:r>
    </w:p>
    <w:p w14:paraId="05A467F7"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na prepravu poštou alebo kuriérom alebo</w:t>
      </w:r>
    </w:p>
    <w:p w14:paraId="0F35322B" w14:textId="77777777" w:rsidR="00997F82" w:rsidRPr="003F3414" w:rsidRDefault="00997F82" w:rsidP="00C04A44">
      <w:pPr>
        <w:pStyle w:val="Odsekzoznamu"/>
        <w:numPr>
          <w:ilvl w:val="0"/>
          <w:numId w:val="3"/>
        </w:numPr>
        <w:spacing w:before="120" w:after="120" w:line="240" w:lineRule="auto"/>
        <w:ind w:left="567" w:hanging="210"/>
        <w:contextualSpacing w:val="0"/>
        <w:jc w:val="both"/>
        <w:rPr>
          <w:rFonts w:ascii="Arial" w:hAnsi="Arial" w:cs="Arial"/>
          <w:sz w:val="20"/>
          <w:szCs w:val="20"/>
        </w:rPr>
      </w:pPr>
      <w:r w:rsidRPr="003F3414">
        <w:rPr>
          <w:rFonts w:ascii="Arial" w:hAnsi="Arial" w:cs="Arial"/>
          <w:sz w:val="20"/>
          <w:szCs w:val="20"/>
        </w:rPr>
        <w:t xml:space="preserve">odovzdania listinnej verzie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osobne na adresu určenú vo výzve (MAS vystaví žiadateľovi potvrdenie o prijatí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s vyznačeným dátumom prijatia).</w:t>
      </w:r>
    </w:p>
    <w:p w14:paraId="06D26162" w14:textId="77777777" w:rsidR="00997F82" w:rsidRPr="003F3414"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Termín doručenia je rozhodujúci aj pre zaradenie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do príslušných hodnotiacich kôl.</w:t>
      </w:r>
    </w:p>
    <w:p w14:paraId="4FEEA433" w14:textId="77777777" w:rsidR="00997F82" w:rsidRPr="003F3414" w:rsidRDefault="00997F82" w:rsidP="00C04A44">
      <w:pPr>
        <w:spacing w:before="120" w:after="120" w:line="240" w:lineRule="auto"/>
        <w:jc w:val="both"/>
        <w:rPr>
          <w:rFonts w:ascii="Arial" w:hAnsi="Arial" w:cs="Arial"/>
          <w:sz w:val="20"/>
          <w:szCs w:val="20"/>
        </w:rPr>
      </w:pPr>
      <w:proofErr w:type="spellStart"/>
      <w:r w:rsidRPr="003F3414">
        <w:rPr>
          <w:rFonts w:ascii="Arial" w:hAnsi="Arial" w:cs="Arial"/>
          <w:sz w:val="20"/>
          <w:szCs w:val="20"/>
        </w:rPr>
        <w:t>ŽoPr</w:t>
      </w:r>
      <w:proofErr w:type="spellEnd"/>
      <w:r w:rsidRPr="003F3414">
        <w:rPr>
          <w:rFonts w:ascii="Arial" w:hAnsi="Arial" w:cs="Arial"/>
          <w:sz w:val="20"/>
          <w:szCs w:val="20"/>
        </w:rPr>
        <w:t xml:space="preserve"> je doručená </w:t>
      </w:r>
      <w:r w:rsidRPr="003F3414">
        <w:rPr>
          <w:rFonts w:ascii="Arial" w:hAnsi="Arial" w:cs="Arial"/>
          <w:b/>
          <w:sz w:val="20"/>
          <w:szCs w:val="20"/>
        </w:rPr>
        <w:t>vo forme</w:t>
      </w:r>
      <w:r w:rsidRPr="003F3414">
        <w:rPr>
          <w:rFonts w:ascii="Arial" w:hAnsi="Arial" w:cs="Arial"/>
          <w:sz w:val="20"/>
          <w:szCs w:val="20"/>
        </w:rPr>
        <w:t>, ak je doručená v listinnej podobe.</w:t>
      </w:r>
    </w:p>
    <w:p w14:paraId="111E09D4" w14:textId="77777777" w:rsidR="00997F82" w:rsidRDefault="00997F82" w:rsidP="00C04A44">
      <w:pPr>
        <w:spacing w:before="120" w:after="120" w:line="240" w:lineRule="auto"/>
        <w:jc w:val="both"/>
        <w:rPr>
          <w:rFonts w:ascii="Arial" w:hAnsi="Arial" w:cs="Arial"/>
          <w:sz w:val="20"/>
          <w:szCs w:val="20"/>
        </w:rPr>
      </w:pPr>
      <w:r w:rsidRPr="003F3414">
        <w:rPr>
          <w:rFonts w:ascii="Arial" w:hAnsi="Arial" w:cs="Arial"/>
          <w:sz w:val="20"/>
          <w:szCs w:val="20"/>
        </w:rPr>
        <w:t xml:space="preserve">Pre splnenie podmienok doručenia postačuje, ak tieto podmienky spĺňa samotný formulár </w:t>
      </w:r>
      <w:proofErr w:type="spellStart"/>
      <w:r w:rsidRPr="003F3414">
        <w:rPr>
          <w:rFonts w:ascii="Arial" w:hAnsi="Arial" w:cs="Arial"/>
          <w:sz w:val="20"/>
          <w:szCs w:val="20"/>
        </w:rPr>
        <w:t>ŽoPr</w:t>
      </w:r>
      <w:proofErr w:type="spellEnd"/>
      <w:r w:rsidRPr="003F3414">
        <w:rPr>
          <w:rFonts w:ascii="Arial" w:hAnsi="Arial" w:cs="Arial"/>
          <w:sz w:val="20"/>
          <w:szCs w:val="20"/>
        </w:rPr>
        <w:t xml:space="preserve"> (ostatné prílohy budú predmetom výzvy na doplnenie chýbajúcich náležitostí).</w:t>
      </w:r>
    </w:p>
    <w:p w14:paraId="486BC090" w14:textId="77777777" w:rsidR="00997F82" w:rsidRPr="003F3414" w:rsidRDefault="00997F82" w:rsidP="00FF6C9B">
      <w:pPr>
        <w:spacing w:before="240" w:after="240" w:line="240" w:lineRule="auto"/>
        <w:jc w:val="both"/>
        <w:rPr>
          <w:rFonts w:ascii="Arial" w:hAnsi="Arial" w:cs="Arial"/>
          <w:sz w:val="20"/>
          <w:szCs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A22A5C" w14:paraId="3D9B5052" w14:textId="77777777" w:rsidTr="00FF6C9B">
        <w:tc>
          <w:tcPr>
            <w:tcW w:w="9634" w:type="dxa"/>
            <w:shd w:val="clear" w:color="auto" w:fill="9CC2E5" w:themeFill="accent1" w:themeFillTint="99"/>
          </w:tcPr>
          <w:p w14:paraId="68C73724" w14:textId="77777777" w:rsidR="00997F82" w:rsidRPr="00A22A5C" w:rsidRDefault="00997F82" w:rsidP="00FF6C9B">
            <w:pPr>
              <w:pStyle w:val="Odsekzoznamu"/>
              <w:keepNext/>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 xml:space="preserve">Schvaľovanie </w:t>
            </w:r>
            <w:proofErr w:type="spellStart"/>
            <w:r>
              <w:rPr>
                <w:rFonts w:ascii="Arial" w:hAnsi="Arial" w:cs="Arial"/>
                <w:b/>
                <w:color w:val="FFFFFF" w:themeColor="background1"/>
                <w:szCs w:val="24"/>
                <w:shd w:val="clear" w:color="auto" w:fill="ACB9CA" w:themeFill="text2" w:themeFillTint="66"/>
              </w:rPr>
              <w:t>ŽoPr</w:t>
            </w:r>
            <w:proofErr w:type="spellEnd"/>
          </w:p>
        </w:tc>
      </w:tr>
    </w:tbl>
    <w:p w14:paraId="0A653761" w14:textId="32CFAA6E" w:rsidR="00997F82" w:rsidRPr="003F3414" w:rsidRDefault="00997F82" w:rsidP="003A5D9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Proces schvaľovania </w:t>
      </w:r>
      <w:proofErr w:type="spellStart"/>
      <w:r w:rsidRPr="003F3414">
        <w:rPr>
          <w:rFonts w:ascii="Arial" w:eastAsiaTheme="minorHAnsi" w:hAnsi="Arial" w:cs="Arial"/>
          <w:color w:val="000000"/>
          <w:sz w:val="20"/>
          <w:lang w:eastAsia="en-US"/>
        </w:rPr>
        <w:t>ŽoP</w:t>
      </w:r>
      <w:r w:rsidR="001651C7">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začína jej doručením na adresu MAS a končí zaslaním oznámenia o schválení, resp.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Schvaľovanie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pozostáva z nasledujúcich fáz</w:t>
      </w:r>
    </w:p>
    <w:p w14:paraId="680A32B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administratívne overenie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6A47A1D1" w14:textId="77777777"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odborné hodnotenie a výber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
    <w:p w14:paraId="5917AFE2" w14:textId="77897B20" w:rsidR="00997F82" w:rsidRPr="003F3414" w:rsidRDefault="00997F82" w:rsidP="00C04A44">
      <w:pPr>
        <w:pStyle w:val="Odsekzoznamu"/>
        <w:numPr>
          <w:ilvl w:val="0"/>
          <w:numId w:val="30"/>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 prípade, že ich žiadateľ uplatní). </w:t>
      </w:r>
    </w:p>
    <w:p w14:paraId="7CC34C96" w14:textId="77777777" w:rsidR="00997F82" w:rsidRPr="003F3414" w:rsidRDefault="00997F82" w:rsidP="00C04A44">
      <w:pPr>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po jej prijatí zaregistruje.</w:t>
      </w:r>
    </w:p>
    <w:p w14:paraId="6B5E0E60"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V prípade, ak žiadateľ nepredloží </w:t>
      </w:r>
      <w:proofErr w:type="spellStart"/>
      <w:r w:rsidRPr="003F3414">
        <w:rPr>
          <w:rFonts w:ascii="Arial" w:hAnsi="Arial" w:cs="Arial"/>
          <w:sz w:val="20"/>
        </w:rPr>
        <w:t>ŽoPr</w:t>
      </w:r>
      <w:proofErr w:type="spellEnd"/>
      <w:r w:rsidRPr="003F3414">
        <w:rPr>
          <w:rFonts w:ascii="Arial" w:hAnsi="Arial" w:cs="Arial"/>
          <w:sz w:val="20"/>
        </w:rPr>
        <w:t xml:space="preserve"> riadne, včas a v určenej forme MAS zašle žiadateľovi oznámenie o neschválení </w:t>
      </w:r>
      <w:proofErr w:type="spellStart"/>
      <w:r w:rsidRPr="003F3414">
        <w:rPr>
          <w:rFonts w:ascii="Arial" w:hAnsi="Arial" w:cs="Arial"/>
          <w:sz w:val="20"/>
        </w:rPr>
        <w:t>ŽoPr</w:t>
      </w:r>
      <w:proofErr w:type="spellEnd"/>
      <w:r w:rsidRPr="003F3414">
        <w:rPr>
          <w:rFonts w:ascii="Arial" w:hAnsi="Arial" w:cs="Arial"/>
          <w:sz w:val="20"/>
        </w:rPr>
        <w:t xml:space="preserve"> v ktorom uvedie dôvody neschválenia.</w:t>
      </w:r>
    </w:p>
    <w:p w14:paraId="125A6AB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w:t>
      </w:r>
      <w:proofErr w:type="spellStart"/>
      <w:r w:rsidRPr="003F3414">
        <w:rPr>
          <w:rFonts w:ascii="Arial" w:hAnsi="Arial" w:cs="Arial"/>
          <w:sz w:val="20"/>
        </w:rPr>
        <w:t>ŽoPr</w:t>
      </w:r>
      <w:proofErr w:type="spellEnd"/>
      <w:r w:rsidRPr="003F3414">
        <w:rPr>
          <w:rFonts w:ascii="Arial" w:hAnsi="Arial" w:cs="Arial"/>
          <w:sz w:val="20"/>
        </w:rPr>
        <w:t>, ktoré splnili podmienky doručenia MAS následne overí ostatné podmienky poskytnutia príspevku v jednotlivých fázach schvaľovania.</w:t>
      </w:r>
    </w:p>
    <w:p w14:paraId="31BBDED8"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MAS overuje jednotlivé podmienky poskytnutia príspevku na základe údajov uvedených v </w:t>
      </w:r>
      <w:proofErr w:type="spellStart"/>
      <w:r w:rsidRPr="003F3414">
        <w:rPr>
          <w:rFonts w:ascii="Arial" w:hAnsi="Arial" w:cs="Arial"/>
          <w:sz w:val="20"/>
        </w:rPr>
        <w:t>ŽoPr</w:t>
      </w:r>
      <w:proofErr w:type="spellEnd"/>
      <w:r w:rsidRPr="003F3414">
        <w:rPr>
          <w:rFonts w:ascii="Arial" w:hAnsi="Arial" w:cs="Arial"/>
          <w:sz w:val="20"/>
        </w:rPr>
        <w:t>, jej prílohách a verejných registroch, ktoré obsahujú relevantné informácie preukazujúce splnenie podmienok poskytnutia príspevku.</w:t>
      </w:r>
    </w:p>
    <w:p w14:paraId="0F60D672" w14:textId="77777777" w:rsidR="00997F82" w:rsidRPr="003F3414" w:rsidRDefault="00997F82" w:rsidP="00C04A44">
      <w:pPr>
        <w:spacing w:before="120" w:after="120" w:line="240" w:lineRule="auto"/>
        <w:jc w:val="both"/>
        <w:rPr>
          <w:rFonts w:ascii="Arial" w:hAnsi="Arial" w:cs="Arial"/>
          <w:sz w:val="20"/>
        </w:rPr>
      </w:pPr>
      <w:r w:rsidRPr="003F3414">
        <w:rPr>
          <w:rFonts w:ascii="Arial" w:hAnsi="Arial" w:cs="Arial"/>
          <w:sz w:val="20"/>
        </w:rPr>
        <w:t xml:space="preserve">Pre overovanie splnenia podmienok poskytnutia príspevku je rozhodujúci obsah </w:t>
      </w:r>
      <w:proofErr w:type="spellStart"/>
      <w:r w:rsidRPr="003F3414">
        <w:rPr>
          <w:rFonts w:ascii="Arial" w:hAnsi="Arial" w:cs="Arial"/>
          <w:sz w:val="20"/>
        </w:rPr>
        <w:t>ŽoPr</w:t>
      </w:r>
      <w:proofErr w:type="spellEnd"/>
      <w:r w:rsidRPr="003F3414">
        <w:rPr>
          <w:rFonts w:ascii="Arial" w:hAnsi="Arial" w:cs="Arial"/>
          <w:sz w:val="20"/>
        </w:rPr>
        <w:t xml:space="preserve">, resp. informácie. MAS nie je oprávnená v procese schvaľovania </w:t>
      </w:r>
      <w:proofErr w:type="spellStart"/>
      <w:r w:rsidRPr="003F3414">
        <w:rPr>
          <w:rFonts w:ascii="Arial" w:hAnsi="Arial" w:cs="Arial"/>
          <w:sz w:val="20"/>
        </w:rPr>
        <w:t>ŽoPr</w:t>
      </w:r>
      <w:proofErr w:type="spellEnd"/>
      <w:r w:rsidRPr="003F3414">
        <w:rPr>
          <w:rFonts w:ascii="Arial" w:hAnsi="Arial" w:cs="Arial"/>
          <w:sz w:val="20"/>
        </w:rPr>
        <w:t xml:space="preserve"> vyvodiť negatívne dôsledky (vydanie oznámenia o</w:t>
      </w:r>
      <w:r>
        <w:rPr>
          <w:rFonts w:ascii="Arial" w:hAnsi="Arial" w:cs="Arial"/>
          <w:sz w:val="20"/>
        </w:rPr>
        <w:t> </w:t>
      </w:r>
      <w:r w:rsidRPr="003F3414">
        <w:rPr>
          <w:rFonts w:ascii="Arial" w:hAnsi="Arial" w:cs="Arial"/>
          <w:sz w:val="20"/>
        </w:rPr>
        <w:t xml:space="preserve">neschválení) len z dôvodu formálnych nedostatkov </w:t>
      </w:r>
      <w:proofErr w:type="spellStart"/>
      <w:r w:rsidRPr="003F3414">
        <w:rPr>
          <w:rFonts w:ascii="Arial" w:hAnsi="Arial" w:cs="Arial"/>
          <w:sz w:val="20"/>
        </w:rPr>
        <w:t>ŽoPr</w:t>
      </w:r>
      <w:proofErr w:type="spellEnd"/>
      <w:r w:rsidRPr="003F3414">
        <w:rPr>
          <w:rFonts w:ascii="Arial" w:hAnsi="Arial" w:cs="Arial"/>
          <w:sz w:val="20"/>
        </w:rPr>
        <w:t>. Dôvod, pre ktorý MAS vydáva oznámenie o</w:t>
      </w:r>
      <w:r>
        <w:rPr>
          <w:rFonts w:ascii="Arial" w:hAnsi="Arial" w:cs="Arial"/>
          <w:sz w:val="20"/>
        </w:rPr>
        <w:t> </w:t>
      </w:r>
      <w:r w:rsidRPr="003F3414">
        <w:rPr>
          <w:rFonts w:ascii="Arial" w:hAnsi="Arial" w:cs="Arial"/>
          <w:sz w:val="20"/>
        </w:rPr>
        <w:t xml:space="preserve">neschválení musí byť jasný, odôvodnený a musí vyplývať z nedodržania podmienok zadefinovaných vo výzve na predkladanie </w:t>
      </w:r>
      <w:proofErr w:type="spellStart"/>
      <w:r w:rsidRPr="003F3414">
        <w:rPr>
          <w:rFonts w:ascii="Arial" w:hAnsi="Arial" w:cs="Arial"/>
          <w:sz w:val="20"/>
        </w:rPr>
        <w:t>ŽoPr</w:t>
      </w:r>
      <w:proofErr w:type="spellEnd"/>
      <w:r w:rsidRPr="003F3414">
        <w:rPr>
          <w:rFonts w:ascii="Arial" w:hAnsi="Arial" w:cs="Arial"/>
          <w:sz w:val="20"/>
        </w:rPr>
        <w:t>.</w:t>
      </w:r>
    </w:p>
    <w:p w14:paraId="110F7BF4" w14:textId="697E0536" w:rsidR="00997F82" w:rsidRDefault="00997F82" w:rsidP="008B0B08">
      <w:pPr>
        <w:widowControl w:val="0"/>
        <w:spacing w:before="120" w:after="120" w:line="240" w:lineRule="auto"/>
        <w:jc w:val="both"/>
        <w:rPr>
          <w:rFonts w:ascii="Arial" w:hAnsi="Arial" w:cs="Arial"/>
          <w:b/>
          <w:sz w:val="20"/>
        </w:rPr>
      </w:pPr>
      <w:r w:rsidRPr="003F3414">
        <w:rPr>
          <w:rFonts w:ascii="Arial" w:hAnsi="Arial" w:cs="Arial"/>
          <w:b/>
          <w:sz w:val="20"/>
        </w:rPr>
        <w:t>Podmienky poskytnutia príspevku stanovené v tejto výzve musia byť splnené bez ohľadu na skutočnosť, či ich úplné znenie je priamo uvedené v texte výzvy alebo je uvádzané, resp. bližšie popísané v dokumente/dokumentoch, na ktoré sa táto výzva odvoláva.</w:t>
      </w:r>
    </w:p>
    <w:p w14:paraId="229AD9C3" w14:textId="77777777" w:rsidR="0071400D" w:rsidRPr="003F3414" w:rsidRDefault="0071400D" w:rsidP="008B0B08">
      <w:pPr>
        <w:widowControl w:val="0"/>
        <w:spacing w:before="120" w:after="120" w:line="240" w:lineRule="auto"/>
        <w:jc w:val="both"/>
        <w:rPr>
          <w:rFonts w:ascii="Arial" w:hAnsi="Arial" w:cs="Arial"/>
          <w:b/>
          <w:sz w:val="20"/>
        </w:rPr>
      </w:pPr>
    </w:p>
    <w:p w14:paraId="658F65DA" w14:textId="77777777" w:rsidR="00997F82" w:rsidRPr="00567DE3"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sidRPr="00567DE3">
        <w:rPr>
          <w:rFonts w:ascii="Arial" w:hAnsi="Arial" w:cs="Arial"/>
          <w:b/>
          <w:color w:val="44546A" w:themeColor="text2"/>
          <w:szCs w:val="19"/>
        </w:rPr>
        <w:lastRenderedPageBreak/>
        <w:t xml:space="preserve">Administratívne overenie </w:t>
      </w:r>
      <w:proofErr w:type="spellStart"/>
      <w:r w:rsidRPr="00567DE3">
        <w:rPr>
          <w:rFonts w:ascii="Arial" w:hAnsi="Arial" w:cs="Arial"/>
          <w:b/>
          <w:color w:val="44546A" w:themeColor="text2"/>
          <w:szCs w:val="19"/>
        </w:rPr>
        <w:t>ŽoPr</w:t>
      </w:r>
      <w:proofErr w:type="spellEnd"/>
    </w:p>
    <w:p w14:paraId="49434073" w14:textId="77777777" w:rsidR="00997F82" w:rsidRPr="003F3414" w:rsidRDefault="00997F82" w:rsidP="00997F82">
      <w:pPr>
        <w:autoSpaceDE w:val="0"/>
        <w:autoSpaceDN w:val="0"/>
        <w:adjustRightInd w:val="0"/>
        <w:spacing w:before="120" w:after="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Predmetom administratívneho overenia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overenie:</w:t>
      </w:r>
    </w:p>
    <w:p w14:paraId="340C56F7" w14:textId="70457534"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úplnosti predloženej </w:t>
      </w:r>
      <w:proofErr w:type="spellStart"/>
      <w:r w:rsidRPr="003F3414">
        <w:rPr>
          <w:rFonts w:ascii="Arial" w:eastAsiaTheme="minorHAnsi" w:hAnsi="Arial" w:cs="Arial"/>
          <w:color w:val="000000"/>
          <w:sz w:val="20"/>
          <w:lang w:eastAsia="en-US"/>
        </w:rPr>
        <w:t>ŽoP</w:t>
      </w:r>
      <w:r w:rsidR="00A52FA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a</w:t>
      </w:r>
    </w:p>
    <w:p w14:paraId="58711DBE" w14:textId="77777777" w:rsidR="00997F82" w:rsidRPr="003F3414" w:rsidRDefault="00997F82" w:rsidP="00997F82">
      <w:pPr>
        <w:pStyle w:val="Odsekzoznamu"/>
        <w:numPr>
          <w:ilvl w:val="0"/>
          <w:numId w:val="9"/>
        </w:num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podmienok poskytnutia príspevku (okrem podmienok posudzovaných v rámci odborného hodnotenia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8EDDF7"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na základe preskúmania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jej príloh alebo údajov získaných z verejne dostupných registrov vzniknú pochybnosti o pravdivosti alebo úplnosti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jej príloh, MAS vyzve žiadateľa na doplnenie neúplných údajov, vysvetlenie nejasností alebo nápravu nepravdivých údajov zaslaním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31E5FB5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je ďalej oprávnená v prípade akýchkoľvek pochybností vyzvať žiadateľa na preukázanie splnenia podmienky poskytnutia príspevku.</w:t>
      </w:r>
    </w:p>
    <w:p w14:paraId="5EE7EB5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Výzvu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MAS žiadateľovi v prípade: </w:t>
      </w:r>
    </w:p>
    <w:p w14:paraId="023BF499"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neúplne zadaných údajov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prílohách, resp. neúplných príloh; </w:t>
      </w:r>
    </w:p>
    <w:p w14:paraId="51234774" w14:textId="33AE5263"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chýbajúcich príloh </w:t>
      </w:r>
      <w:proofErr w:type="spellStart"/>
      <w:r w:rsidRPr="003F3414">
        <w:rPr>
          <w:rFonts w:ascii="Arial" w:eastAsiaTheme="minorHAnsi" w:hAnsi="Arial" w:cs="Arial"/>
          <w:color w:val="000000"/>
          <w:sz w:val="20"/>
          <w:lang w:eastAsia="en-US"/>
        </w:rPr>
        <w:t>ŽoP</w:t>
      </w:r>
      <w:r w:rsidR="004B5CAD">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resp. nesprávnej formy predkladaných príloh; </w:t>
      </w:r>
    </w:p>
    <w:p w14:paraId="51791DFC"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nesprávne vypracovanej časti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2E802C28"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vzájomného nesúladu údajov v rôznych častiach dokumentácie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62ACBAF" w14:textId="77777777" w:rsidR="00997F82" w:rsidRPr="003F3414" w:rsidRDefault="00997F82" w:rsidP="00997F82">
      <w:pPr>
        <w:pStyle w:val="Odsekzoznamu"/>
        <w:numPr>
          <w:ilvl w:val="0"/>
          <w:numId w:val="9"/>
        </w:num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pochybností o splnení podmienok poskytnutia príspevku</w:t>
      </w:r>
    </w:p>
    <w:p w14:paraId="32D4A130"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Možnosť doplnenia údajov je použitá pri všetkých žiadateľoch rovnako.</w:t>
      </w:r>
    </w:p>
    <w:p w14:paraId="2238732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žiadateľovi v rámci procesu administratívneho overovania len jednu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To neplatí v prípade, ak MAS počas procesu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zistí, že žiadateľovi nebola umožnená náprava údajov v rovnakom rozsahu ako pri iných žiadateľoch. V tom prípade bezodkladne vykoná nápravu a zašle žiadateľovi (opätovnú)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ktorou zabezpečí rovnaké aplikovanie možnosti nápravy vo vzťahu ku všetkým posudzovaným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Lehota na doplnenie musí byť totožná s lehotou, ktorá bola poskytnutá ostatným žiadateľom.</w:t>
      </w:r>
    </w:p>
    <w:p w14:paraId="6AA641E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vo výzve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(okrem samotných požiadaviek na doplnenie) určí lehotu na doplnenie údajov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nie kratšiu ako 5 pracovných dní.</w:t>
      </w:r>
    </w:p>
    <w:p w14:paraId="073C527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musí byť doplnená v lehote stanovenej vo výzve na doplnenie.</w:t>
      </w:r>
    </w:p>
    <w:p w14:paraId="303403C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Všetky žiadateľom doplnené náležitosti je potrebné potvrdiť podpisom a odtlačkom pečiatky štatutárneho orgánu žiadateľa (ak má žiadateľ povinnosť používať pečiatku a ak nejde o dokumenty vydané iným orgánom). Takto doplnené náležitosti sa stávajú súčasťou predloženej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5682E39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zasiela výzvu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písomne (listinnou poštovou zásielkou s potvrdením o doručení) a elektronicky e-mailom v súlade s kontaktnými údajmi uvedenými žiadateľom v časti 2 formulára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76628F1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Prvým dňom lehoty na doplnenie je deň nasledujúci po dni doručenia výzvy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prostredníctvom poštovej zásielky.</w:t>
      </w:r>
    </w:p>
    <w:p w14:paraId="3E195B9F"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Rozhodujúcim dátumom pre splnenie stanovenej lehoty na doplnenie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je dátum doručenia doplnených náležitostí. Adresa a spôsob doručenia je rovnaký ako pri doručovaní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(viď kapitola 3.3 Predloženie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o prijatí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nevydáva žiadne potvrdenie.</w:t>
      </w:r>
    </w:p>
    <w:p w14:paraId="6DDCC7FD" w14:textId="419B7B9A" w:rsidR="00997F82" w:rsidRPr="003F3414" w:rsidRDefault="00997F82" w:rsidP="00997F82">
      <w:pPr>
        <w:autoSpaceDE w:val="0"/>
        <w:autoSpaceDN w:val="0"/>
        <w:adjustRightInd w:val="0"/>
        <w:spacing w:before="120" w:after="120" w:line="240" w:lineRule="auto"/>
        <w:jc w:val="both"/>
        <w:rPr>
          <w:rFonts w:ascii="Calibri" w:eastAsiaTheme="minorHAnsi" w:hAnsi="Calibri" w:cs="Calibri"/>
          <w:color w:val="000000"/>
          <w:sz w:val="18"/>
          <w:szCs w:val="20"/>
          <w:lang w:eastAsia="en-US"/>
        </w:rPr>
      </w:pPr>
      <w:r w:rsidRPr="003F3414">
        <w:rPr>
          <w:rFonts w:ascii="Arial" w:eastAsiaTheme="minorHAnsi" w:hAnsi="Arial" w:cs="Arial"/>
          <w:color w:val="000000"/>
          <w:sz w:val="20"/>
          <w:lang w:eastAsia="en-US"/>
        </w:rPr>
        <w:t xml:space="preserve">MAS uplatní v prípade doručovania výzvy na doplnenie chýbajúcich náležitostí úložnú lehotu zásielky prostredníctvom poštových služieb 10 kalendárnych dní. Dňom prevzatia poštovej zásielky (výzvy na doplnenie), resp. márnym uplynutím úložnej lehoty začína plynúť lehota na doplnenie chýbajúcich náležitostí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r w:rsidRPr="003F3414">
        <w:rPr>
          <w:rFonts w:ascii="Calibri" w:eastAsiaTheme="minorHAnsi" w:hAnsi="Calibri" w:cs="Calibri"/>
          <w:color w:val="000000"/>
          <w:sz w:val="18"/>
          <w:szCs w:val="20"/>
          <w:lang w:eastAsia="en-US"/>
        </w:rPr>
        <w:t xml:space="preserve"> </w:t>
      </w:r>
      <w:r w:rsidRPr="003F3414">
        <w:rPr>
          <w:rFonts w:ascii="Arial" w:eastAsiaTheme="minorHAnsi" w:hAnsi="Arial" w:cs="Arial"/>
          <w:color w:val="000000"/>
          <w:sz w:val="20"/>
          <w:lang w:eastAsia="en-US"/>
        </w:rPr>
        <w:t xml:space="preserve">Vzhľadom na uvedené upozorňujeme žiadateľov, aby zabezpečili prevzatie výziev na doplnenie chýbajúcich náležitostí </w:t>
      </w:r>
      <w:proofErr w:type="spellStart"/>
      <w:r w:rsidRPr="003F3414">
        <w:rPr>
          <w:rFonts w:ascii="Arial" w:eastAsiaTheme="minorHAnsi" w:hAnsi="Arial" w:cs="Arial"/>
          <w:color w:val="000000"/>
          <w:sz w:val="20"/>
          <w:lang w:eastAsia="en-US"/>
        </w:rPr>
        <w:t>ŽoP</w:t>
      </w:r>
      <w:r w:rsidR="00A52FA8">
        <w:rPr>
          <w:rFonts w:ascii="Arial" w:eastAsiaTheme="minorHAnsi" w:hAnsi="Arial" w:cs="Arial"/>
          <w:color w:val="000000"/>
          <w:sz w:val="20"/>
          <w:lang w:eastAsia="en-US"/>
        </w:rPr>
        <w:t>r</w:t>
      </w:r>
      <w:proofErr w:type="spellEnd"/>
      <w:r w:rsidRPr="003F3414">
        <w:rPr>
          <w:rFonts w:ascii="Arial" w:eastAsiaTheme="minorHAnsi" w:hAnsi="Arial" w:cs="Arial"/>
          <w:color w:val="000000"/>
          <w:sz w:val="20"/>
          <w:lang w:eastAsia="en-US"/>
        </w:rPr>
        <w:t xml:space="preserve"> v lehote 10 kalendárnych dní.</w:t>
      </w:r>
    </w:p>
    <w:p w14:paraId="49F11DF6"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po doplnení údajov zo strany žiadateľa pokračuje v procese administratívneho overovania.</w:t>
      </w:r>
    </w:p>
    <w:p w14:paraId="42173352" w14:textId="04E1A268"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po ukončení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zasiela žiadateľom, ktorých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nesplnili niektorú z podmienok poskytnutia príspevku (overovaných v rámci administratívneho overovania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resp. </w:t>
      </w:r>
      <w:proofErr w:type="spellStart"/>
      <w:r w:rsidR="003F0011">
        <w:rPr>
          <w:rFonts w:ascii="Arial" w:eastAsiaTheme="minorHAnsi" w:hAnsi="Arial" w:cs="Arial"/>
          <w:color w:val="000000"/>
          <w:sz w:val="20"/>
          <w:lang w:eastAsia="en-US"/>
        </w:rPr>
        <w:t>Ž</w:t>
      </w:r>
      <w:r w:rsidRPr="003F3414">
        <w:rPr>
          <w:rFonts w:ascii="Arial" w:eastAsiaTheme="minorHAnsi" w:hAnsi="Arial" w:cs="Arial"/>
          <w:color w:val="000000"/>
          <w:sz w:val="20"/>
          <w:lang w:eastAsia="en-US"/>
        </w:rPr>
        <w:t>oPr</w:t>
      </w:r>
      <w:proofErr w:type="spellEnd"/>
      <w:r w:rsidRPr="003F3414">
        <w:rPr>
          <w:rFonts w:ascii="Arial" w:eastAsiaTheme="minorHAnsi" w:hAnsi="Arial" w:cs="Arial"/>
          <w:color w:val="000000"/>
          <w:sz w:val="20"/>
          <w:lang w:eastAsia="en-US"/>
        </w:rPr>
        <w:t xml:space="preserve">, ktoré neboli doplnené riadne, včas a v určenej forme, oznámenie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uvedením dôvodov, ktoré viedli k neschváleniu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w:t>
      </w:r>
    </w:p>
    <w:p w14:paraId="0F18992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Výsledkom procesu administratívneho overovania je, v prípade:</w:t>
      </w:r>
    </w:p>
    <w:p w14:paraId="3DB8F24B" w14:textId="77777777" w:rsidR="00997F82" w:rsidRPr="003F3414" w:rsidRDefault="00997F82" w:rsidP="008B0B08">
      <w:pPr>
        <w:pStyle w:val="Odsekzoznamu"/>
        <w:widowControl w:val="0"/>
        <w:numPr>
          <w:ilvl w:val="0"/>
          <w:numId w:val="63"/>
        </w:numPr>
        <w:autoSpaceDE w:val="0"/>
        <w:autoSpaceDN w:val="0"/>
        <w:adjustRightInd w:val="0"/>
        <w:spacing w:before="120" w:after="120" w:line="240" w:lineRule="auto"/>
        <w:ind w:left="709" w:hanging="35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splnenia všetkých podmienok poskytnutia príspevku, ktorých overenie je súčasťou administratívneho overenia, MAS postúpi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odborné hodnotenie;</w:t>
      </w:r>
    </w:p>
    <w:p w14:paraId="7B3401C2" w14:textId="564E58FB" w:rsidR="00997F82" w:rsidRPr="003F3414" w:rsidRDefault="00997F82" w:rsidP="00AE11DC">
      <w:pPr>
        <w:pStyle w:val="Odsekzoznamu"/>
        <w:numPr>
          <w:ilvl w:val="0"/>
          <w:numId w:val="63"/>
        </w:numPr>
        <w:autoSpaceDE w:val="0"/>
        <w:autoSpaceDN w:val="0"/>
        <w:adjustRightInd w:val="0"/>
        <w:spacing w:before="120" w:after="120" w:line="240" w:lineRule="auto"/>
        <w:ind w:left="709"/>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v prípade nesplnenia niektorej z podmienok poskytnutia príspevku, pretrvávajúcich pochybností o splnení podmienky poskytnutia príspevku, alebo nedoručenia doplnenia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riadne, včas a v určenej forme, MAS vydá oznámenie o neschválení (vrátane identifikovania nedostatkov)</w:t>
      </w:r>
      <w:r w:rsidR="004D750A">
        <w:rPr>
          <w:rFonts w:ascii="Arial" w:eastAsiaTheme="minorHAnsi" w:hAnsi="Arial" w:cs="Arial"/>
          <w:color w:val="000000"/>
          <w:sz w:val="20"/>
          <w:lang w:eastAsia="en-US"/>
        </w:rPr>
        <w:t>.</w:t>
      </w:r>
    </w:p>
    <w:p w14:paraId="145A5E3E"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Odborné hodnotenie </w:t>
      </w:r>
      <w:proofErr w:type="spellStart"/>
      <w:r>
        <w:rPr>
          <w:rFonts w:ascii="Arial" w:hAnsi="Arial" w:cs="Arial"/>
          <w:b/>
          <w:color w:val="44546A" w:themeColor="text2"/>
          <w:szCs w:val="19"/>
        </w:rPr>
        <w:t>ŽoPr</w:t>
      </w:r>
      <w:proofErr w:type="spellEnd"/>
    </w:p>
    <w:p w14:paraId="69DE22B9" w14:textId="5F2032FE"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MAS zabezpečí odborné hodnotenie tých </w:t>
      </w:r>
      <w:proofErr w:type="spellStart"/>
      <w:r w:rsidRPr="003F3414">
        <w:rPr>
          <w:rFonts w:ascii="Arial" w:eastAsia="Calibri" w:hAnsi="Arial" w:cs="Arial"/>
          <w:sz w:val="20"/>
        </w:rPr>
        <w:t>ŽoP</w:t>
      </w:r>
      <w:r w:rsidR="00A52FA8">
        <w:rPr>
          <w:rFonts w:ascii="Arial" w:eastAsia="Calibri" w:hAnsi="Arial" w:cs="Arial"/>
          <w:sz w:val="20"/>
        </w:rPr>
        <w:t>r</w:t>
      </w:r>
      <w:proofErr w:type="spellEnd"/>
      <w:r w:rsidRPr="003F3414">
        <w:rPr>
          <w:rFonts w:ascii="Arial" w:eastAsia="Calibri" w:hAnsi="Arial" w:cs="Arial"/>
          <w:sz w:val="20"/>
        </w:rPr>
        <w:t>, ktoré splnili podmienky administratívneho overovania.</w:t>
      </w:r>
    </w:p>
    <w:p w14:paraId="09E707E0"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Cieľom procesu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je vykonať odborné, objektívne, nezávislé a</w:t>
      </w:r>
      <w:r>
        <w:rPr>
          <w:rFonts w:ascii="Arial" w:eastAsia="Calibri" w:hAnsi="Arial" w:cs="Arial"/>
          <w:sz w:val="20"/>
        </w:rPr>
        <w:t> </w:t>
      </w:r>
      <w:r w:rsidRPr="003F3414">
        <w:rPr>
          <w:rFonts w:ascii="Arial" w:eastAsia="Calibri" w:hAnsi="Arial" w:cs="Arial"/>
          <w:sz w:val="20"/>
        </w:rPr>
        <w:t xml:space="preserve">transparentné posúdenie predložených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na základe hodnotiacich kritérií zverejnených vo výzve.</w:t>
      </w:r>
    </w:p>
    <w:p w14:paraId="7F25C8BB"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Odborné hodnotenie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vykonáva dvojica odborných hodnotiteľov na základe aplikácie kritérií, ktoré tvoria prílohu č. 3 výzvy.</w:t>
      </w:r>
    </w:p>
    <w:p w14:paraId="67929C27"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Hodnotitelia posudzujú projekt ako celok, berúc do úvahy údaje a informácie uvedené v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jej povinných prílohách. Hodnotitelia zaznamenávajú odborné hodnotenie jednotlivých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do Hodnotiaceho hárku odborného hodnotenia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E7D657F"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Ak počas odborného hodnotenia odborní hodnotitelia zistia, že na posúdenie splnenia odborného hodnotenia je potrebné poskytnúť zo strany žiadateľa doplňujúce informácie, MAS vyzve žiadateľa na objasnenie resp. doplnenie chýbajúcich údajov. Požadované údaje musia mať jasnú súvislosť s</w:t>
      </w:r>
      <w:r>
        <w:rPr>
          <w:rFonts w:ascii="Arial" w:eastAsia="Calibri" w:hAnsi="Arial" w:cs="Arial"/>
          <w:sz w:val="20"/>
        </w:rPr>
        <w:t> </w:t>
      </w:r>
      <w:r w:rsidRPr="003F3414">
        <w:rPr>
          <w:rFonts w:ascii="Arial" w:eastAsia="Calibri" w:hAnsi="Arial" w:cs="Arial"/>
          <w:sz w:val="20"/>
        </w:rPr>
        <w:t>posúdením kritérií odborného hodnotenia. Súčasťou tejto výzvy môže byť aj vyžiadanie informácií/dokumentov, ktoré boli overované a mali byť dožiadané v rámci administratívneho overovania, ak sa v rámci odborného hodnotenia zistí, že MAS opomenul v tejto fáze dožiadať kompletné informácie/dokumenty. MAS určí v prípade takéhoto postupu primeranú lehotu na doplnenie údajov, ktorá nesmie byť kratšia ako 5 pracovných dní, pričom súčasťou výzvy je aj informácia o tom, že nepredloženie dokumentov vôbec, resp. v prípade doručenia požadovaných náležitostí po stanovenom termíne, resp. ak aj po doplnení chýbajúcich náležitostí sú pochybnosti o</w:t>
      </w:r>
      <w:r>
        <w:rPr>
          <w:rFonts w:ascii="Arial" w:eastAsia="Calibri" w:hAnsi="Arial" w:cs="Arial"/>
          <w:sz w:val="20"/>
        </w:rPr>
        <w:t> </w:t>
      </w:r>
      <w:r w:rsidRPr="003F3414">
        <w:rPr>
          <w:rFonts w:ascii="Arial" w:eastAsia="Calibri" w:hAnsi="Arial" w:cs="Arial"/>
          <w:sz w:val="20"/>
        </w:rPr>
        <w:t xml:space="preserve">pravdivosti alebo úplnosti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nie je možné konštatovať splnenie niektorej z podmienok poskytnutia príspevku, bude uvedené viesť k neschváleniu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2BABB77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Na doručovanie výzvy na doplnenie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a doručovanie doplnení zo strany žiadateľovi MAS sa rovnako vzťahujú podmienky doručovania uvedené v časti 4.1. Administratívne overovanie </w:t>
      </w:r>
      <w:proofErr w:type="spellStart"/>
      <w:r w:rsidRPr="003F3414">
        <w:rPr>
          <w:rFonts w:ascii="Arial" w:eastAsia="Calibri" w:hAnsi="Arial" w:cs="Arial"/>
          <w:sz w:val="20"/>
        </w:rPr>
        <w:t>ŽoPr</w:t>
      </w:r>
      <w:proofErr w:type="spellEnd"/>
      <w:r w:rsidRPr="003F3414">
        <w:rPr>
          <w:rFonts w:ascii="Arial" w:eastAsia="Calibri" w:hAnsi="Arial" w:cs="Arial"/>
          <w:sz w:val="20"/>
        </w:rPr>
        <w:t>.</w:t>
      </w:r>
    </w:p>
    <w:p w14:paraId="75AA33A8" w14:textId="77777777" w:rsidR="00997F82" w:rsidRPr="003F3414" w:rsidRDefault="00997F82" w:rsidP="00997F82">
      <w:pPr>
        <w:spacing w:before="120" w:after="120" w:line="240" w:lineRule="auto"/>
        <w:jc w:val="both"/>
        <w:rPr>
          <w:rFonts w:ascii="Arial" w:eastAsia="Calibri" w:hAnsi="Arial" w:cs="Arial"/>
          <w:sz w:val="20"/>
        </w:rPr>
      </w:pPr>
      <w:r w:rsidRPr="003F3414">
        <w:rPr>
          <w:rFonts w:ascii="Arial" w:eastAsia="Calibri" w:hAnsi="Arial" w:cs="Arial"/>
          <w:sz w:val="20"/>
        </w:rPr>
        <w:t xml:space="preserve">Ak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nesplnila podmienky odborného hodnotenia, MAS zašle žiadateľovi oznámenie o neschválení </w:t>
      </w:r>
      <w:proofErr w:type="spellStart"/>
      <w:r w:rsidRPr="003F3414">
        <w:rPr>
          <w:rFonts w:ascii="Arial" w:eastAsia="Calibri" w:hAnsi="Arial" w:cs="Arial"/>
          <w:sz w:val="20"/>
        </w:rPr>
        <w:t>ŽoPr</w:t>
      </w:r>
      <w:proofErr w:type="spellEnd"/>
      <w:r w:rsidRPr="003F3414">
        <w:rPr>
          <w:rFonts w:ascii="Arial" w:eastAsia="Calibri" w:hAnsi="Arial" w:cs="Arial"/>
          <w:sz w:val="20"/>
        </w:rPr>
        <w:t xml:space="preserve"> spolu odôvodnením, kde uvedie dôvody nesplnenia kritérií odborného hodnotenia.</w:t>
      </w:r>
    </w:p>
    <w:p w14:paraId="3A21D129"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Výber </w:t>
      </w:r>
      <w:proofErr w:type="spellStart"/>
      <w:r>
        <w:rPr>
          <w:rFonts w:ascii="Arial" w:hAnsi="Arial" w:cs="Arial"/>
          <w:b/>
          <w:color w:val="44546A" w:themeColor="text2"/>
          <w:szCs w:val="19"/>
        </w:rPr>
        <w:t>ŽoPr</w:t>
      </w:r>
      <w:proofErr w:type="spellEnd"/>
    </w:p>
    <w:p w14:paraId="3E61F7A6" w14:textId="77777777" w:rsidR="00997F82" w:rsidRPr="00AE5DF4" w:rsidRDefault="00997F82" w:rsidP="00997F82">
      <w:pPr>
        <w:spacing w:before="120" w:after="120" w:line="240" w:lineRule="auto"/>
        <w:jc w:val="both"/>
        <w:rPr>
          <w:rFonts w:ascii="Arial" w:eastAsia="Calibri" w:hAnsi="Arial" w:cs="Arial"/>
          <w:sz w:val="20"/>
          <w:szCs w:val="20"/>
        </w:rPr>
      </w:pPr>
      <w:r w:rsidRPr="00AE5DF4">
        <w:rPr>
          <w:rFonts w:ascii="Arial" w:eastAsia="Calibri" w:hAnsi="Arial" w:cs="Arial"/>
          <w:sz w:val="20"/>
          <w:szCs w:val="20"/>
        </w:rPr>
        <w:t xml:space="preserve">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podľa aritmetického priemeru bodov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získaných v odbornom hodnotení od oboch odborných hodnotiteľov. MAS zostaví zoznam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v zostupnom poradí. </w:t>
      </w:r>
    </w:p>
    <w:p w14:paraId="4F666868" w14:textId="77777777" w:rsidR="00997F82" w:rsidRPr="00AE5DF4" w:rsidRDefault="00997F82" w:rsidP="00997F82">
      <w:pPr>
        <w:pStyle w:val="Odsekzoznamu"/>
        <w:spacing w:after="0" w:line="240" w:lineRule="auto"/>
        <w:ind w:left="0"/>
        <w:jc w:val="both"/>
        <w:rPr>
          <w:rFonts w:ascii="Arial" w:hAnsi="Arial" w:cs="Arial"/>
          <w:sz w:val="20"/>
          <w:szCs w:val="20"/>
        </w:rPr>
      </w:pPr>
      <w:r w:rsidRPr="00AE5DF4">
        <w:rPr>
          <w:rFonts w:ascii="Arial" w:hAnsi="Arial" w:cs="Arial"/>
          <w:sz w:val="20"/>
          <w:szCs w:val="20"/>
        </w:rPr>
        <w:t xml:space="preserve">V prípade, ak je disponibilná alokácia výzvy vyššia než výška odborným hodnotiteľom uznaného príspevku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ktoré vyhoveli kritériám odborného hodnotenia, sú tieto </w:t>
      </w:r>
      <w:proofErr w:type="spellStart"/>
      <w:r w:rsidRPr="00AE5DF4">
        <w:rPr>
          <w:rFonts w:ascii="Arial" w:hAnsi="Arial" w:cs="Arial"/>
          <w:sz w:val="20"/>
          <w:szCs w:val="20"/>
        </w:rPr>
        <w:t>ŽoPr</w:t>
      </w:r>
      <w:proofErr w:type="spellEnd"/>
      <w:r w:rsidRPr="00AE5DF4">
        <w:rPr>
          <w:rFonts w:ascii="Arial" w:hAnsi="Arial" w:cs="Arial"/>
          <w:sz w:val="20"/>
          <w:szCs w:val="20"/>
        </w:rPr>
        <w:t xml:space="preserve"> odporučené na schválenie. </w:t>
      </w:r>
    </w:p>
    <w:p w14:paraId="369B8683" w14:textId="77777777" w:rsidR="00997F82" w:rsidRDefault="00997F82" w:rsidP="004D750A">
      <w:pPr>
        <w:pStyle w:val="Default"/>
        <w:spacing w:before="120" w:after="120"/>
        <w:jc w:val="both"/>
        <w:rPr>
          <w:color w:val="000000" w:themeColor="text1"/>
          <w:szCs w:val="20"/>
        </w:rPr>
      </w:pPr>
      <w:r w:rsidRPr="008E3991">
        <w:rPr>
          <w:color w:val="000000" w:themeColor="text1"/>
          <w:szCs w:val="20"/>
        </w:rPr>
        <w:t xml:space="preserve">V prípade, ak sa v poradí vytvorenom na základe odborného hodnotenia nachádzajú na hranici danej výškou disponibilnej alokácie na výzvu viaceré </w:t>
      </w:r>
      <w:proofErr w:type="spellStart"/>
      <w:r w:rsidRPr="008E3991">
        <w:rPr>
          <w:color w:val="000000" w:themeColor="text1"/>
          <w:szCs w:val="20"/>
        </w:rPr>
        <w:t>ŽoPr</w:t>
      </w:r>
      <w:proofErr w:type="spellEnd"/>
      <w:r w:rsidRPr="008E3991">
        <w:rPr>
          <w:color w:val="000000" w:themeColor="text1"/>
          <w:szCs w:val="20"/>
        </w:rPr>
        <w:t xml:space="preserve"> na rovnakom mieste, sú uplatňované </w:t>
      </w:r>
      <w:r w:rsidRPr="008E3991">
        <w:rPr>
          <w:b/>
          <w:color w:val="000000" w:themeColor="text1"/>
          <w:szCs w:val="20"/>
        </w:rPr>
        <w:t>rozlišovacie kritériá</w:t>
      </w:r>
      <w:r w:rsidRPr="008E3991">
        <w:rPr>
          <w:color w:val="000000" w:themeColor="text1"/>
          <w:szCs w:val="20"/>
        </w:rPr>
        <w:t xml:space="preserve">. </w:t>
      </w:r>
    </w:p>
    <w:p w14:paraId="07842ADB" w14:textId="20010B2F" w:rsidR="00997F82" w:rsidRPr="008E3991" w:rsidRDefault="00997F82" w:rsidP="004D750A">
      <w:pPr>
        <w:pStyle w:val="Odsekzoznamu"/>
        <w:spacing w:before="120" w:after="120" w:line="240" w:lineRule="auto"/>
        <w:ind w:left="0"/>
        <w:contextualSpacing w:val="0"/>
        <w:jc w:val="both"/>
        <w:rPr>
          <w:rFonts w:ascii="Arial" w:hAnsi="Arial" w:cs="Arial"/>
          <w:sz w:val="20"/>
          <w:szCs w:val="20"/>
        </w:rPr>
      </w:pPr>
      <w:r w:rsidRPr="008E3991">
        <w:rPr>
          <w:rFonts w:ascii="Arial" w:hAnsi="Arial" w:cs="Arial"/>
          <w:sz w:val="20"/>
          <w:szCs w:val="20"/>
        </w:rPr>
        <w:t>Rozlišovacím</w:t>
      </w:r>
      <w:r w:rsidR="00A97B68">
        <w:rPr>
          <w:rFonts w:ascii="Arial" w:hAnsi="Arial" w:cs="Arial"/>
          <w:sz w:val="20"/>
          <w:szCs w:val="20"/>
        </w:rPr>
        <w:t>i</w:t>
      </w:r>
      <w:r w:rsidRPr="008E3991">
        <w:rPr>
          <w:rFonts w:ascii="Arial" w:hAnsi="Arial" w:cs="Arial"/>
          <w:sz w:val="20"/>
          <w:szCs w:val="20"/>
        </w:rPr>
        <w:t xml:space="preserve"> kritéri</w:t>
      </w:r>
      <w:r>
        <w:rPr>
          <w:rFonts w:ascii="Arial" w:hAnsi="Arial" w:cs="Arial"/>
          <w:sz w:val="20"/>
          <w:szCs w:val="20"/>
        </w:rPr>
        <w:t>a</w:t>
      </w:r>
      <w:r w:rsidRPr="008E3991">
        <w:rPr>
          <w:rFonts w:ascii="Arial" w:hAnsi="Arial" w:cs="Arial"/>
          <w:sz w:val="20"/>
          <w:szCs w:val="20"/>
        </w:rPr>
        <w:t>m</w:t>
      </w:r>
      <w:r>
        <w:rPr>
          <w:rFonts w:ascii="Arial" w:hAnsi="Arial" w:cs="Arial"/>
          <w:sz w:val="20"/>
          <w:szCs w:val="20"/>
        </w:rPr>
        <w:t>i</w:t>
      </w:r>
      <w:r w:rsidRPr="008E3991">
        <w:rPr>
          <w:rFonts w:ascii="Arial" w:hAnsi="Arial" w:cs="Arial"/>
          <w:sz w:val="20"/>
          <w:szCs w:val="20"/>
        </w:rPr>
        <w:t xml:space="preserve"> sú:</w:t>
      </w:r>
    </w:p>
    <w:p w14:paraId="4873EE9A" w14:textId="74A5D6EE" w:rsidR="00997F82" w:rsidRPr="008E3991" w:rsidRDefault="00997F82" w:rsidP="003357FD">
      <w:pPr>
        <w:pStyle w:val="Odsekzoznamu"/>
        <w:numPr>
          <w:ilvl w:val="0"/>
          <w:numId w:val="43"/>
        </w:numPr>
        <w:spacing w:after="0"/>
        <w:ind w:left="851"/>
        <w:jc w:val="both"/>
        <w:rPr>
          <w:rFonts w:ascii="Arial" w:hAnsi="Arial" w:cs="Arial"/>
          <w:sz w:val="20"/>
          <w:szCs w:val="20"/>
        </w:rPr>
      </w:pPr>
      <w:r w:rsidRPr="008E3991">
        <w:rPr>
          <w:rFonts w:ascii="Arial" w:hAnsi="Arial" w:cs="Arial"/>
          <w:sz w:val="20"/>
          <w:szCs w:val="20"/>
        </w:rPr>
        <w:t>Posúdenie vplyvu a dopadu projektu na plnenie stratégi</w:t>
      </w:r>
      <w:r>
        <w:rPr>
          <w:rFonts w:ascii="Arial" w:hAnsi="Arial" w:cs="Arial"/>
          <w:sz w:val="20"/>
          <w:szCs w:val="20"/>
        </w:rPr>
        <w:t>e</w:t>
      </w:r>
      <w:r w:rsidRPr="008E3991">
        <w:rPr>
          <w:rFonts w:ascii="Arial" w:hAnsi="Arial" w:cs="Arial"/>
          <w:sz w:val="20"/>
          <w:szCs w:val="20"/>
        </w:rPr>
        <w:t xml:space="preserve"> CLLD</w:t>
      </w:r>
      <w:r w:rsidR="002F23F9">
        <w:rPr>
          <w:rFonts w:ascii="Arial" w:hAnsi="Arial" w:cs="Arial"/>
          <w:sz w:val="20"/>
          <w:szCs w:val="20"/>
        </w:rPr>
        <w:t>.</w:t>
      </w:r>
      <w:r w:rsidRPr="008E3991">
        <w:rPr>
          <w:rFonts w:ascii="Arial" w:hAnsi="Arial" w:cs="Arial"/>
          <w:sz w:val="20"/>
          <w:szCs w:val="20"/>
        </w:rPr>
        <w:t xml:space="preserve"> Toto rozlišovacie kritérium aplikuje výberová komisia MAS.</w:t>
      </w:r>
    </w:p>
    <w:p w14:paraId="577E0F10" w14:textId="6860A561" w:rsidR="00997F82" w:rsidRPr="00AE5DF4" w:rsidRDefault="00997F82" w:rsidP="00997F82">
      <w:pPr>
        <w:spacing w:before="120" w:after="120" w:line="240" w:lineRule="auto"/>
        <w:jc w:val="both"/>
        <w:rPr>
          <w:rFonts w:ascii="Arial" w:eastAsia="Calibri" w:hAnsi="Arial" w:cs="Arial"/>
          <w:sz w:val="20"/>
          <w:szCs w:val="20"/>
        </w:rPr>
      </w:pPr>
      <w:proofErr w:type="spellStart"/>
      <w:r w:rsidRPr="00AE5DF4">
        <w:rPr>
          <w:rFonts w:ascii="Arial" w:eastAsia="Calibri" w:hAnsi="Arial" w:cs="Arial"/>
          <w:sz w:val="20"/>
          <w:szCs w:val="20"/>
        </w:rPr>
        <w:t>ŽoPr</w:t>
      </w:r>
      <w:proofErr w:type="spellEnd"/>
      <w:r w:rsidR="005760CC">
        <w:rPr>
          <w:rFonts w:ascii="Arial" w:eastAsia="Calibri" w:hAnsi="Arial" w:cs="Arial"/>
          <w:sz w:val="20"/>
          <w:szCs w:val="20"/>
        </w:rPr>
        <w:t xml:space="preserve">, </w:t>
      </w:r>
      <w:r w:rsidRPr="00AE5DF4">
        <w:rPr>
          <w:rFonts w:ascii="Arial" w:eastAsia="Calibri" w:hAnsi="Arial" w:cs="Arial"/>
          <w:sz w:val="20"/>
          <w:szCs w:val="20"/>
        </w:rPr>
        <w:t>ktoré sa svojim umiestnením nachádzajú nad hranicou alokácie výzvy, sú odporučené na schválenie.</w:t>
      </w:r>
      <w:r w:rsidR="00AB07F9">
        <w:rPr>
          <w:rFonts w:ascii="Arial" w:eastAsia="Calibri" w:hAnsi="Arial" w:cs="Arial"/>
          <w:sz w:val="20"/>
          <w:szCs w:val="20"/>
        </w:rPr>
        <w:t xml:space="preserve"> </w:t>
      </w:r>
      <w:r w:rsidRPr="00AE5DF4">
        <w:rPr>
          <w:rFonts w:ascii="Arial" w:eastAsia="Calibri" w:hAnsi="Arial" w:cs="Arial"/>
          <w:sz w:val="20"/>
          <w:szCs w:val="20"/>
        </w:rPr>
        <w:t xml:space="preserve">Ostatné </w:t>
      </w:r>
      <w:proofErr w:type="spellStart"/>
      <w:r w:rsidRPr="00AE5DF4">
        <w:rPr>
          <w:rFonts w:ascii="Arial" w:eastAsia="Calibri" w:hAnsi="Arial" w:cs="Arial"/>
          <w:sz w:val="20"/>
          <w:szCs w:val="20"/>
        </w:rPr>
        <w:t>ŽoPr</w:t>
      </w:r>
      <w:proofErr w:type="spellEnd"/>
      <w:r w:rsidRPr="00AE5DF4">
        <w:rPr>
          <w:rFonts w:ascii="Arial" w:eastAsia="Calibri" w:hAnsi="Arial" w:cs="Arial"/>
          <w:sz w:val="20"/>
          <w:szCs w:val="20"/>
        </w:rPr>
        <w:t xml:space="preserve"> budú neschválené </w:t>
      </w:r>
      <w:r w:rsidRPr="00AE5DF4">
        <w:rPr>
          <w:rFonts w:ascii="Arial" w:eastAsiaTheme="minorHAnsi" w:hAnsi="Arial" w:cs="Arial"/>
          <w:color w:val="000000"/>
          <w:sz w:val="20"/>
          <w:szCs w:val="20"/>
          <w:lang w:eastAsia="en-US"/>
        </w:rPr>
        <w:t>z dôvodu nedostatk</w:t>
      </w:r>
      <w:r>
        <w:rPr>
          <w:rFonts w:ascii="Arial" w:eastAsiaTheme="minorHAnsi" w:hAnsi="Arial" w:cs="Arial"/>
          <w:color w:val="000000"/>
          <w:sz w:val="20"/>
          <w:szCs w:val="20"/>
          <w:lang w:eastAsia="en-US"/>
        </w:rPr>
        <w:t>u</w:t>
      </w:r>
      <w:r w:rsidRPr="00AE5DF4">
        <w:rPr>
          <w:rFonts w:ascii="Arial" w:eastAsiaTheme="minorHAnsi" w:hAnsi="Arial" w:cs="Arial"/>
          <w:color w:val="000000"/>
          <w:sz w:val="20"/>
          <w:szCs w:val="20"/>
          <w:lang w:eastAsia="en-US"/>
        </w:rPr>
        <w:t xml:space="preserve"> finančných prostriedkov určených vo výzve.</w:t>
      </w:r>
    </w:p>
    <w:p w14:paraId="27BA5AF8" w14:textId="77777777" w:rsidR="00997F82" w:rsidRPr="00C13613" w:rsidRDefault="00997F82" w:rsidP="00997F82">
      <w:pPr>
        <w:spacing w:before="120" w:after="120" w:line="240" w:lineRule="auto"/>
        <w:jc w:val="both"/>
        <w:rPr>
          <w:rFonts w:ascii="Arial" w:hAnsi="Arial" w:cs="Arial"/>
          <w:sz w:val="2"/>
          <w:szCs w:val="19"/>
        </w:rPr>
      </w:pPr>
    </w:p>
    <w:p w14:paraId="3340B0C4" w14:textId="77777777" w:rsidR="00997F82" w:rsidRPr="004D4857" w:rsidRDefault="00997F82" w:rsidP="00696061">
      <w:pPr>
        <w:pStyle w:val="Odsekzoznamu"/>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 xml:space="preserve">Oznámenie výsledkov schvaľovania </w:t>
      </w:r>
      <w:proofErr w:type="spellStart"/>
      <w:r>
        <w:rPr>
          <w:rFonts w:ascii="Arial" w:hAnsi="Arial" w:cs="Arial"/>
          <w:b/>
          <w:color w:val="44546A" w:themeColor="text2"/>
          <w:szCs w:val="19"/>
        </w:rPr>
        <w:t>ŽoPr</w:t>
      </w:r>
      <w:proofErr w:type="spellEnd"/>
    </w:p>
    <w:p w14:paraId="53CA0C6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Na základe skutočností zistených v rámci schvaľovania o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w:t>
      </w:r>
      <w:proofErr w:type="spellStart"/>
      <w:r w:rsidRPr="003F3414">
        <w:rPr>
          <w:rFonts w:ascii="Arial" w:eastAsiaTheme="minorHAnsi" w:hAnsi="Arial" w:cs="Arial"/>
          <w:color w:val="000000"/>
          <w:sz w:val="20"/>
          <w:lang w:eastAsia="en-US"/>
        </w:rPr>
        <w:t>t.j</w:t>
      </w:r>
      <w:proofErr w:type="spellEnd"/>
      <w:r w:rsidRPr="003F3414">
        <w:rPr>
          <w:rFonts w:ascii="Arial" w:eastAsiaTheme="minorHAnsi" w:hAnsi="Arial" w:cs="Arial"/>
          <w:color w:val="000000"/>
          <w:sz w:val="20"/>
          <w:lang w:eastAsia="en-US"/>
        </w:rPr>
        <w:t>. na základe posúdenia splnenia podmienok poskytnutia príspevku určených vo výzve vydáva MAS:</w:t>
      </w:r>
    </w:p>
    <w:p w14:paraId="094B4E13"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schválení</w:t>
      </w:r>
    </w:p>
    <w:p w14:paraId="28FEE347" w14:textId="77777777" w:rsidR="00997F82" w:rsidRPr="003F3414" w:rsidRDefault="00997F82" w:rsidP="00997F82">
      <w:pPr>
        <w:pStyle w:val="Odsekzoznamu"/>
        <w:numPr>
          <w:ilvl w:val="0"/>
          <w:numId w:val="34"/>
        </w:numPr>
        <w:autoSpaceDE w:val="0"/>
        <w:autoSpaceDN w:val="0"/>
        <w:adjustRightInd w:val="0"/>
        <w:spacing w:before="120" w:after="120" w:line="240" w:lineRule="auto"/>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Oznámenie o neschválení</w:t>
      </w:r>
    </w:p>
    <w:p w14:paraId="5561F35B"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 xml:space="preserve">Oznámením o 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 splnenie všetkých podmienok poskytnutia príspevku stanovených vo výzve a zároveň deklaruje dostatok finančných prostriedkov na financovanie schválenej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na základe alokácie určenej vo výzve.</w:t>
      </w:r>
    </w:p>
    <w:p w14:paraId="29C1DEB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Oznámením 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MAS konštatuje:</w:t>
      </w:r>
    </w:p>
    <w:p w14:paraId="0D8A31E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nesplnenie jednej alebo viacerých podmienok poskytnutia príspevku stanovených vo výzve,</w:t>
      </w:r>
    </w:p>
    <w:p w14:paraId="09AA3F52"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nemožnosť postupovať v schvaľovacom procese ďalej z dôvodu nedostatočného preukázania splnenia podmienok poskytnutia príspevku, resp. nepredloženia dokumentov a informácií v</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zmysle podmienok výzvy na doplnenie v stanovenom termíne,</w:t>
      </w:r>
    </w:p>
    <w:p w14:paraId="634BE7AE" w14:textId="77777777" w:rsidR="00997F82" w:rsidRPr="003F3414" w:rsidRDefault="00997F82" w:rsidP="00997F82">
      <w:pPr>
        <w:pStyle w:val="Odsekzoznamu"/>
        <w:numPr>
          <w:ilvl w:val="1"/>
          <w:numId w:val="35"/>
        </w:numPr>
        <w:autoSpaceDE w:val="0"/>
        <w:autoSpaceDN w:val="0"/>
        <w:adjustRightInd w:val="0"/>
        <w:spacing w:before="120" w:after="120" w:line="240" w:lineRule="auto"/>
        <w:ind w:left="709"/>
        <w:contextualSpacing w:val="0"/>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nemožnosť schválenia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z dôvodu nedostatok finančných prostriedkov určených vo výzve.</w:t>
      </w:r>
    </w:p>
    <w:p w14:paraId="7203F592"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neschválení MAS vydáva v tej fáze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kedy je preukázané, že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nespĺňa jednu alebo viaceré podmienky poskytnutia príspevku, alebo ak na schválenie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nie je dostatok finančných prostriedkov určených vo výzve.</w:t>
      </w:r>
    </w:p>
    <w:p w14:paraId="1CF0C971"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Oznámenie o schválení vydáva MAS len v prípade ukončenia schvaľovacieho procesu, pokiaľ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splnila všetky podmienky poskytnutia príspevku a na jej financovanie je dostatok disponibilných prostriedkov určených vo výzve.</w:t>
      </w:r>
    </w:p>
    <w:p w14:paraId="3A382AEE" w14:textId="77777777" w:rsidR="00997F82" w:rsidRDefault="00997F82" w:rsidP="00696061">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Overovanie podmienok poskytnutia príspevku na mieste</w:t>
      </w:r>
    </w:p>
    <w:p w14:paraId="17D3C87A"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odôvodnených prípadoch, kedy MAS považuje za potrebné a vhodné, je oprávnená niektoré, alebo všetky podmienky poskytnutia príspevku v rámci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overiť priamo na mieste u žiadateľa.</w:t>
      </w:r>
    </w:p>
    <w:p w14:paraId="32BEA5E5"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MAS nie je oprávnená v prípade overovania podmienok poskytnutia príspevku na mieste u žiadateľa vstupovať bez súhlasu do objektov žiadateľa, ani iným spôsobom jednostranne zasahovať do majetku žiadateľa.</w:t>
      </w:r>
    </w:p>
    <w:p w14:paraId="56EF1729"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MAS informuje žiadateľa o plánovanom výkone overenia podmienok poskytnutia príspevku na mieste písomne alebo elektronicky na adresu uvedenú v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minimálne 3 pracovné dni pred plánovaným termínom vykonania overenia podmienok poskytnutia príspevku na mieste.</w:t>
      </w:r>
    </w:p>
    <w:p w14:paraId="2D5858FC"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Ak žiadateľ neumožní overenie podmienok poskytnutia príspevku na mieste alebo na základe vykonaného overenia MAS nedokáže z predložených dokumentov posúdiť pravdivosť alebo úplnosť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 jej príloh, MAS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o neschváli.</w:t>
      </w:r>
    </w:p>
    <w:p w14:paraId="7AF6AA93" w14:textId="77777777" w:rsidR="00997F82" w:rsidRPr="004D4857" w:rsidRDefault="00997F82" w:rsidP="00FF6C9B">
      <w:pPr>
        <w:pStyle w:val="Odsekzoznamu"/>
        <w:keepNext/>
        <w:numPr>
          <w:ilvl w:val="1"/>
          <w:numId w:val="40"/>
        </w:numPr>
        <w:spacing w:before="480" w:after="240" w:line="240" w:lineRule="auto"/>
        <w:ind w:left="788" w:hanging="431"/>
        <w:contextualSpacing w:val="0"/>
        <w:rPr>
          <w:rFonts w:ascii="Arial" w:hAnsi="Arial" w:cs="Arial"/>
          <w:b/>
          <w:color w:val="44546A" w:themeColor="text2"/>
          <w:szCs w:val="19"/>
        </w:rPr>
      </w:pPr>
      <w:r>
        <w:rPr>
          <w:rFonts w:ascii="Arial" w:hAnsi="Arial" w:cs="Arial"/>
          <w:b/>
          <w:color w:val="44546A" w:themeColor="text2"/>
          <w:szCs w:val="19"/>
        </w:rPr>
        <w:t>Revízne postupy</w:t>
      </w:r>
    </w:p>
    <w:p w14:paraId="63FABA3E" w14:textId="77777777" w:rsidR="00997F82" w:rsidRPr="003F3414" w:rsidRDefault="00997F82" w:rsidP="00997F82">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Revízne postupy umožňujú preskúmanie postupov v schvaľovacom procese a umožňuje žiadateľovi domáhať sa nápravy, ak sa domnieva, že neboli dodržané pravidlá schvaľovania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alebo podmienky stanovené vo výzve MAS. Tieto postupy sú zároveň možnosťou, aby na úrovni MAS alebo RO došlo k</w:t>
      </w:r>
      <w:r>
        <w:rPr>
          <w:rFonts w:ascii="Arial" w:eastAsiaTheme="minorHAnsi" w:hAnsi="Arial" w:cs="Arial"/>
          <w:color w:val="000000"/>
          <w:sz w:val="20"/>
          <w:lang w:eastAsia="en-US"/>
        </w:rPr>
        <w:t> </w:t>
      </w:r>
      <w:r w:rsidRPr="003F3414">
        <w:rPr>
          <w:rFonts w:ascii="Arial" w:eastAsiaTheme="minorHAnsi" w:hAnsi="Arial" w:cs="Arial"/>
          <w:color w:val="000000"/>
          <w:sz w:val="20"/>
          <w:lang w:eastAsia="en-US"/>
        </w:rPr>
        <w:t xml:space="preserve">náprave </w:t>
      </w:r>
      <w:proofErr w:type="spellStart"/>
      <w:r w:rsidRPr="003F3414">
        <w:rPr>
          <w:rFonts w:ascii="Arial" w:eastAsiaTheme="minorHAnsi" w:hAnsi="Arial" w:cs="Arial"/>
          <w:color w:val="000000"/>
          <w:sz w:val="20"/>
          <w:lang w:eastAsia="en-US"/>
        </w:rPr>
        <w:t>vadných</w:t>
      </w:r>
      <w:proofErr w:type="spellEnd"/>
      <w:r w:rsidRPr="003F3414">
        <w:rPr>
          <w:rFonts w:ascii="Arial" w:eastAsiaTheme="minorHAnsi" w:hAnsi="Arial" w:cs="Arial"/>
          <w:color w:val="000000"/>
          <w:sz w:val="20"/>
          <w:lang w:eastAsia="en-US"/>
        </w:rPr>
        <w:t xml:space="preserve"> úkonov, ktoré boli vykonané v rozpore s podmienkami stanovenými vo výzve MAS.</w:t>
      </w:r>
    </w:p>
    <w:p w14:paraId="24C7CBA5" w14:textId="77777777" w:rsidR="00997F82" w:rsidRPr="003F3414" w:rsidRDefault="00997F82" w:rsidP="00997F82">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Revíznymi postupmi voči oznámeniu o schválení alebo neschválení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sú:</w:t>
      </w:r>
    </w:p>
    <w:p w14:paraId="1FDC3ABB"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w:t>
      </w:r>
    </w:p>
    <w:p w14:paraId="5EC5DDD7" w14:textId="77777777" w:rsidR="00997F82" w:rsidRPr="003F3414" w:rsidRDefault="00997F82" w:rsidP="00997F82">
      <w:pPr>
        <w:pStyle w:val="Odsekzoznamu"/>
        <w:numPr>
          <w:ilvl w:val="1"/>
          <w:numId w:val="31"/>
        </w:numPr>
        <w:autoSpaceDE w:val="0"/>
        <w:autoSpaceDN w:val="0"/>
        <w:adjustRightInd w:val="0"/>
        <w:spacing w:before="120" w:after="120" w:line="240" w:lineRule="auto"/>
        <w:ind w:left="993"/>
        <w:rPr>
          <w:rFonts w:ascii="Arial" w:eastAsiaTheme="minorHAnsi" w:hAnsi="Arial" w:cs="Arial"/>
          <w:color w:val="000000"/>
          <w:sz w:val="20"/>
          <w:lang w:eastAsia="en-US"/>
        </w:rPr>
      </w:pPr>
      <w:r w:rsidRPr="003F3414">
        <w:rPr>
          <w:rFonts w:ascii="Arial" w:eastAsiaTheme="minorHAnsi" w:hAnsi="Arial" w:cs="Arial"/>
          <w:color w:val="000000"/>
          <w:sz w:val="20"/>
          <w:lang w:eastAsia="en-US"/>
        </w:rPr>
        <w:t>Preskúmanie oznámenia</w:t>
      </w:r>
    </w:p>
    <w:p w14:paraId="0E4E886C" w14:textId="77777777" w:rsidR="00997F82" w:rsidRPr="00901A56" w:rsidRDefault="00997F82" w:rsidP="00AE11DC">
      <w:pPr>
        <w:pStyle w:val="Odsekzoznamu"/>
        <w:keepNext/>
        <w:numPr>
          <w:ilvl w:val="2"/>
          <w:numId w:val="40"/>
        </w:numPr>
        <w:spacing w:before="360" w:after="180" w:line="240" w:lineRule="auto"/>
        <w:ind w:left="851" w:hanging="505"/>
        <w:contextualSpacing w:val="0"/>
        <w:rPr>
          <w:rFonts w:ascii="Arial" w:hAnsi="Arial" w:cs="Arial"/>
          <w:b/>
          <w:color w:val="44546A" w:themeColor="text2"/>
          <w:szCs w:val="19"/>
        </w:rPr>
      </w:pPr>
      <w:r w:rsidRPr="00901A56">
        <w:rPr>
          <w:rFonts w:ascii="Arial" w:hAnsi="Arial" w:cs="Arial"/>
          <w:b/>
          <w:color w:val="44546A" w:themeColor="text2"/>
          <w:szCs w:val="19"/>
        </w:rPr>
        <w:t>Námietky</w:t>
      </w:r>
    </w:p>
    <w:p w14:paraId="75D44E87"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podáva žiadateľ na adresu MAS uvedenú v oznámení v lehote do 10 pracovných dní od doručenia oznámenia.</w:t>
      </w:r>
    </w:p>
    <w:p w14:paraId="6CD59331" w14:textId="77777777" w:rsidR="00997F82" w:rsidRPr="003F3414" w:rsidRDefault="00997F82" w:rsidP="00696061">
      <w:pPr>
        <w:autoSpaceDE w:val="0"/>
        <w:autoSpaceDN w:val="0"/>
        <w:adjustRightInd w:val="0"/>
        <w:spacing w:before="120" w:after="120" w:line="240" w:lineRule="auto"/>
        <w:rPr>
          <w:rFonts w:ascii="Arial" w:eastAsiaTheme="minorHAnsi" w:hAnsi="Arial" w:cs="Arial"/>
          <w:color w:val="000000"/>
          <w:sz w:val="20"/>
          <w:lang w:eastAsia="en-US"/>
        </w:rPr>
      </w:pPr>
      <w:r w:rsidRPr="003F3414">
        <w:rPr>
          <w:rFonts w:ascii="Arial" w:eastAsiaTheme="minorHAnsi" w:hAnsi="Arial" w:cs="Arial"/>
          <w:color w:val="000000"/>
          <w:sz w:val="20"/>
          <w:lang w:eastAsia="en-US"/>
        </w:rPr>
        <w:t>Námietky obsahujú najmä:</w:t>
      </w:r>
    </w:p>
    <w:p w14:paraId="587CAC45"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žiadateľa,</w:t>
      </w:r>
    </w:p>
    <w:p w14:paraId="41E9BB71"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MAS,</w:t>
      </w:r>
    </w:p>
    <w:p w14:paraId="3EC8B8DD"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označenie oznámenia, voči ktorému námietky smerujú,</w:t>
      </w:r>
    </w:p>
    <w:p w14:paraId="3568D5D2"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dôvody podania námietok,</w:t>
      </w:r>
    </w:p>
    <w:p w14:paraId="11DFA379"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čoho sa žiadateľ námietkami domáha,</w:t>
      </w:r>
    </w:p>
    <w:p w14:paraId="4B8F05B0" w14:textId="77777777" w:rsidR="00997F82" w:rsidRPr="003F3414" w:rsidRDefault="00997F82" w:rsidP="00696061">
      <w:pPr>
        <w:pStyle w:val="Odsekzoznamu"/>
        <w:numPr>
          <w:ilvl w:val="0"/>
          <w:numId w:val="32"/>
        </w:numPr>
        <w:autoSpaceDE w:val="0"/>
        <w:autoSpaceDN w:val="0"/>
        <w:adjustRightInd w:val="0"/>
        <w:spacing w:before="120" w:after="120" w:line="240" w:lineRule="auto"/>
        <w:ind w:left="567"/>
        <w:rPr>
          <w:rFonts w:ascii="Arial" w:eastAsiaTheme="minorHAnsi" w:hAnsi="Arial" w:cs="Arial"/>
          <w:color w:val="000000"/>
          <w:sz w:val="20"/>
          <w:lang w:eastAsia="en-US"/>
        </w:rPr>
      </w:pPr>
      <w:r w:rsidRPr="003F3414">
        <w:rPr>
          <w:rFonts w:ascii="Arial" w:eastAsiaTheme="minorHAnsi" w:hAnsi="Arial" w:cs="Arial"/>
          <w:color w:val="000000"/>
          <w:sz w:val="20"/>
          <w:lang w:eastAsia="en-US"/>
        </w:rPr>
        <w:t>dátum a podpis žiadateľa.</w:t>
      </w:r>
    </w:p>
    <w:p w14:paraId="48DA1BA3"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V prípade, ak námietka neobsahuje vyššie uvedené informácie v dôsledku ktorých nie je možné námietku posúdiť, bude námietka odmietnutá. </w:t>
      </w:r>
    </w:p>
    <w:p w14:paraId="726308DD" w14:textId="77777777" w:rsidR="00997F82" w:rsidRPr="003F3414" w:rsidRDefault="00997F82" w:rsidP="00696061">
      <w:pPr>
        <w:autoSpaceDE w:val="0"/>
        <w:autoSpaceDN w:val="0"/>
        <w:adjustRightInd w:val="0"/>
        <w:spacing w:before="120" w:after="120" w:line="240" w:lineRule="auto"/>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lastRenderedPageBreak/>
        <w:t>Námietky posudzuje RO v termíne do 60 dní od ich doručenia žiadateľom na MAS.</w:t>
      </w:r>
    </w:p>
    <w:p w14:paraId="5C57FF85" w14:textId="77777777" w:rsidR="00997F82" w:rsidRPr="003F3414" w:rsidRDefault="00997F82" w:rsidP="008B0B08">
      <w:pPr>
        <w:keepNext/>
        <w:spacing w:before="120" w:after="120" w:line="240" w:lineRule="auto"/>
        <w:jc w:val="both"/>
        <w:rPr>
          <w:rFonts w:ascii="Arial" w:hAnsi="Arial" w:cs="Arial"/>
          <w:sz w:val="20"/>
        </w:rPr>
      </w:pPr>
      <w:r w:rsidRPr="003F3414">
        <w:rPr>
          <w:rFonts w:ascii="Arial" w:hAnsi="Arial" w:cs="Arial"/>
          <w:sz w:val="20"/>
        </w:rPr>
        <w:t>RO posúdi námietky a vydá:</w:t>
      </w:r>
    </w:p>
    <w:p w14:paraId="36F26743"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neopodstatnenosti námietok v prípade súladu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 alebo</w:t>
      </w:r>
    </w:p>
    <w:p w14:paraId="0C7035EE" w14:textId="77777777" w:rsidR="00997F82" w:rsidRPr="003F3414" w:rsidRDefault="00997F82" w:rsidP="00696061">
      <w:pPr>
        <w:pStyle w:val="Odsekzoznamu"/>
        <w:numPr>
          <w:ilvl w:val="0"/>
          <w:numId w:val="33"/>
        </w:numPr>
        <w:autoSpaceDE w:val="0"/>
        <w:autoSpaceDN w:val="0"/>
        <w:adjustRightInd w:val="0"/>
        <w:spacing w:before="120" w:after="120" w:line="240" w:lineRule="auto"/>
        <w:ind w:left="567"/>
        <w:jc w:val="both"/>
        <w:rPr>
          <w:rFonts w:ascii="Arial" w:eastAsiaTheme="minorHAnsi" w:hAnsi="Arial" w:cs="Arial"/>
          <w:color w:val="000000"/>
          <w:sz w:val="20"/>
          <w:lang w:eastAsia="en-US"/>
        </w:rPr>
      </w:pPr>
      <w:r w:rsidRPr="003F3414">
        <w:rPr>
          <w:rFonts w:ascii="Arial" w:eastAsiaTheme="minorHAnsi" w:hAnsi="Arial" w:cs="Arial"/>
          <w:color w:val="000000"/>
          <w:sz w:val="20"/>
          <w:lang w:eastAsia="en-US"/>
        </w:rPr>
        <w:t xml:space="preserve">rozhodnutie o opodstatnenosti námietok v prípade rozporu postupu v schvaľovacom procese </w:t>
      </w:r>
      <w:proofErr w:type="spellStart"/>
      <w:r w:rsidRPr="003F3414">
        <w:rPr>
          <w:rFonts w:ascii="Arial" w:eastAsiaTheme="minorHAnsi" w:hAnsi="Arial" w:cs="Arial"/>
          <w:color w:val="000000"/>
          <w:sz w:val="20"/>
          <w:lang w:eastAsia="en-US"/>
        </w:rPr>
        <w:t>ŽoPr</w:t>
      </w:r>
      <w:proofErr w:type="spellEnd"/>
      <w:r w:rsidRPr="003F3414">
        <w:rPr>
          <w:rFonts w:ascii="Arial" w:eastAsiaTheme="minorHAnsi" w:hAnsi="Arial" w:cs="Arial"/>
          <w:color w:val="000000"/>
          <w:sz w:val="20"/>
          <w:lang w:eastAsia="en-US"/>
        </w:rPr>
        <w:t xml:space="preserve"> s podmienkami schvaľovania alebo podmienkami stanovenými vo výzve MAS</w:t>
      </w:r>
    </w:p>
    <w:p w14:paraId="47D1B4F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531848D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Na základe rozhodnutia MAS opätovne vykoná schvaľovací proces, ktorého výsledok bude vydanie nového oznámenia.</w:t>
      </w:r>
    </w:p>
    <w:p w14:paraId="0AE4F1E8"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Preskúmanie oznámenia</w:t>
      </w:r>
    </w:p>
    <w:p w14:paraId="0C20F720"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Revíznym postupom, v rámci ktorého je možné vykonať nápravu, je preskúmanie oznámenia.</w:t>
      </w:r>
    </w:p>
    <w:p w14:paraId="67B52FAF"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Žiadateľ je oprávnený dať podnet na preskúmanie oznámenia.</w:t>
      </w:r>
    </w:p>
    <w:p w14:paraId="2CF33B18"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Podnet na preskúmanie oznámenia o </w:t>
      </w:r>
      <w:proofErr w:type="spellStart"/>
      <w:r w:rsidRPr="003F3414">
        <w:rPr>
          <w:rFonts w:ascii="Arial" w:hAnsi="Arial" w:cs="Arial"/>
          <w:sz w:val="20"/>
        </w:rPr>
        <w:t>ŽoPr</w:t>
      </w:r>
      <w:proofErr w:type="spellEnd"/>
      <w:r w:rsidRPr="003F3414">
        <w:rPr>
          <w:rFonts w:ascii="Arial" w:hAnsi="Arial" w:cs="Arial"/>
          <w:sz w:val="20"/>
        </w:rPr>
        <w:t xml:space="preserve"> sa podáva RO (s výnimkou prípadov, ak tak RO koná z</w:t>
      </w:r>
      <w:r>
        <w:rPr>
          <w:rFonts w:ascii="Arial" w:hAnsi="Arial" w:cs="Arial"/>
          <w:sz w:val="20"/>
        </w:rPr>
        <w:t> </w:t>
      </w:r>
      <w:r w:rsidRPr="003F3414">
        <w:rPr>
          <w:rFonts w:ascii="Arial" w:hAnsi="Arial" w:cs="Arial"/>
          <w:sz w:val="20"/>
        </w:rPr>
        <w:t>vlastného podnetu).</w:t>
      </w:r>
    </w:p>
    <w:p w14:paraId="0A2EDE7D"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Oznámenie o schválení </w:t>
      </w:r>
      <w:proofErr w:type="spellStart"/>
      <w:r w:rsidRPr="003F3414">
        <w:rPr>
          <w:rFonts w:ascii="Arial" w:hAnsi="Arial" w:cs="Arial"/>
          <w:sz w:val="20"/>
        </w:rPr>
        <w:t>ŽoPr</w:t>
      </w:r>
      <w:proofErr w:type="spellEnd"/>
      <w:r w:rsidRPr="003F3414">
        <w:rPr>
          <w:rFonts w:ascii="Arial" w:hAnsi="Arial" w:cs="Arial"/>
          <w:sz w:val="20"/>
        </w:rPr>
        <w:t xml:space="preserve"> môže byť preskúmané RO do zaslania návrhu na uzavretie zmluvy o</w:t>
      </w:r>
      <w:r>
        <w:rPr>
          <w:rFonts w:ascii="Arial" w:hAnsi="Arial" w:cs="Arial"/>
          <w:sz w:val="20"/>
        </w:rPr>
        <w:t> </w:t>
      </w:r>
      <w:r w:rsidRPr="003F3414">
        <w:rPr>
          <w:rFonts w:ascii="Arial" w:hAnsi="Arial" w:cs="Arial"/>
          <w:sz w:val="20"/>
        </w:rPr>
        <w:t xml:space="preserve">príspevku zo strany MAS. Konanie o preskúmaní oznámenia o neschválení </w:t>
      </w:r>
      <w:proofErr w:type="spellStart"/>
      <w:r w:rsidRPr="003F3414">
        <w:rPr>
          <w:rFonts w:ascii="Arial" w:hAnsi="Arial" w:cs="Arial"/>
          <w:sz w:val="20"/>
        </w:rPr>
        <w:t>ŽoPr</w:t>
      </w:r>
      <w:proofErr w:type="spellEnd"/>
      <w:r w:rsidRPr="003F3414">
        <w:rPr>
          <w:rFonts w:ascii="Arial" w:hAnsi="Arial" w:cs="Arial"/>
          <w:sz w:val="20"/>
        </w:rPr>
        <w:t xml:space="preserve"> musí byť začaté najneskôr do jedného roka od uplynutia lehoty na podanie námietok.</w:t>
      </w:r>
    </w:p>
    <w:p w14:paraId="431A21EC"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RO oznamuje začatie preskúmania oznámenia o </w:t>
      </w:r>
      <w:proofErr w:type="spellStart"/>
      <w:r w:rsidRPr="003F3414">
        <w:rPr>
          <w:rFonts w:ascii="Arial" w:hAnsi="Arial" w:cs="Arial"/>
          <w:sz w:val="20"/>
        </w:rPr>
        <w:t>ŽoPr</w:t>
      </w:r>
      <w:proofErr w:type="spellEnd"/>
      <w:r w:rsidRPr="003F3414">
        <w:rPr>
          <w:rFonts w:ascii="Arial" w:hAnsi="Arial" w:cs="Arial"/>
          <w:sz w:val="20"/>
        </w:rPr>
        <w:t xml:space="preserve"> žiadateľovi a MAS.</w:t>
      </w:r>
    </w:p>
    <w:p w14:paraId="5C9443A2" w14:textId="5EB570EC"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zistí, že preskúmavané oznámenie o </w:t>
      </w:r>
      <w:proofErr w:type="spellStart"/>
      <w:r w:rsidRPr="003F3414">
        <w:rPr>
          <w:rFonts w:ascii="Arial" w:hAnsi="Arial" w:cs="Arial"/>
          <w:sz w:val="20"/>
        </w:rPr>
        <w:t>ŽoPr</w:t>
      </w:r>
      <w:proofErr w:type="spellEnd"/>
      <w:r w:rsidRPr="003F3414">
        <w:rPr>
          <w:rFonts w:ascii="Arial" w:hAnsi="Arial" w:cs="Arial"/>
          <w:sz w:val="20"/>
        </w:rPr>
        <w:t xml:space="preserve"> bolo vydané v</w:t>
      </w:r>
      <w:r>
        <w:rPr>
          <w:rFonts w:ascii="Arial" w:hAnsi="Arial" w:cs="Arial"/>
          <w:sz w:val="20"/>
        </w:rPr>
        <w:t> </w:t>
      </w:r>
      <w:r w:rsidRPr="003F3414">
        <w:rPr>
          <w:rFonts w:ascii="Arial" w:hAnsi="Arial" w:cs="Arial"/>
          <w:sz w:val="20"/>
        </w:rPr>
        <w:t>rozpore s</w:t>
      </w:r>
      <w:r w:rsidR="00C544B0">
        <w:rPr>
          <w:rFonts w:ascii="Arial" w:hAnsi="Arial" w:cs="Arial"/>
          <w:sz w:val="20"/>
        </w:rPr>
        <w:t> </w:t>
      </w:r>
      <w:r w:rsidRPr="003F3414">
        <w:rPr>
          <w:rFonts w:ascii="Arial" w:hAnsi="Arial" w:cs="Arial"/>
          <w:sz w:val="20"/>
        </w:rPr>
        <w:t xml:space="preserve">podmienkami schvaľovania alebo podmienkami stanovenými vo výzve MAS, RO rozhodnutím uloží MAS vykonať opätovne schvaľovací proces a vydať nové oznámenie o </w:t>
      </w:r>
      <w:proofErr w:type="spellStart"/>
      <w:r w:rsidRPr="003F3414">
        <w:rPr>
          <w:rFonts w:ascii="Arial" w:hAnsi="Arial" w:cs="Arial"/>
          <w:sz w:val="20"/>
        </w:rPr>
        <w:t>ŽoPr</w:t>
      </w:r>
      <w:proofErr w:type="spellEnd"/>
      <w:r w:rsidRPr="003F3414">
        <w:rPr>
          <w:rFonts w:ascii="Arial" w:hAnsi="Arial" w:cs="Arial"/>
          <w:sz w:val="20"/>
        </w:rPr>
        <w:t>.</w:t>
      </w:r>
    </w:p>
    <w:p w14:paraId="3EF3831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Rozhodnutie sa doručí žiadateľovi.</w:t>
      </w:r>
    </w:p>
    <w:p w14:paraId="1EF87F5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Ak sa 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nezistí rozpor s podmienkami schvaľovania alebo podmienkami stanovenými vo výzve MAS, RO zápisom do spisu ukončí preskúmanie a</w:t>
      </w:r>
      <w:r>
        <w:rPr>
          <w:rFonts w:ascii="Arial" w:hAnsi="Arial" w:cs="Arial"/>
          <w:sz w:val="20"/>
        </w:rPr>
        <w:t> </w:t>
      </w:r>
      <w:r w:rsidRPr="003F3414">
        <w:rPr>
          <w:rFonts w:ascii="Arial" w:hAnsi="Arial" w:cs="Arial"/>
          <w:sz w:val="20"/>
        </w:rPr>
        <w:t>o</w:t>
      </w:r>
      <w:r>
        <w:rPr>
          <w:rFonts w:ascii="Arial" w:hAnsi="Arial" w:cs="Arial"/>
          <w:sz w:val="20"/>
        </w:rPr>
        <w:t> </w:t>
      </w:r>
      <w:r w:rsidRPr="003F3414">
        <w:rPr>
          <w:rFonts w:ascii="Arial" w:hAnsi="Arial" w:cs="Arial"/>
          <w:sz w:val="20"/>
        </w:rPr>
        <w:t>tejto skutočnosti informuje žiadateľa.</w:t>
      </w:r>
    </w:p>
    <w:p w14:paraId="3E39133A"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Pri preskúmaní oznámenia o </w:t>
      </w:r>
      <w:proofErr w:type="spellStart"/>
      <w:r w:rsidRPr="003F3414">
        <w:rPr>
          <w:rFonts w:ascii="Arial" w:hAnsi="Arial" w:cs="Arial"/>
          <w:sz w:val="20"/>
        </w:rPr>
        <w:t>ŽoPr</w:t>
      </w:r>
      <w:proofErr w:type="spellEnd"/>
      <w:r w:rsidRPr="003F3414">
        <w:rPr>
          <w:rFonts w:ascii="Arial" w:hAnsi="Arial" w:cs="Arial"/>
          <w:sz w:val="20"/>
        </w:rPr>
        <w:t xml:space="preserve"> vychádza RO z právneho stavu a skutkových okolností v</w:t>
      </w:r>
      <w:r>
        <w:rPr>
          <w:rFonts w:ascii="Arial" w:hAnsi="Arial" w:cs="Arial"/>
          <w:sz w:val="20"/>
        </w:rPr>
        <w:t> </w:t>
      </w:r>
      <w:r w:rsidRPr="003F3414">
        <w:rPr>
          <w:rFonts w:ascii="Arial" w:hAnsi="Arial" w:cs="Arial"/>
          <w:sz w:val="20"/>
        </w:rPr>
        <w:t xml:space="preserve">čase vydania oznámenia o </w:t>
      </w:r>
      <w:proofErr w:type="spellStart"/>
      <w:r w:rsidRPr="003F3414">
        <w:rPr>
          <w:rFonts w:ascii="Arial" w:hAnsi="Arial" w:cs="Arial"/>
          <w:sz w:val="20"/>
        </w:rPr>
        <w:t>ŽoPr</w:t>
      </w:r>
      <w:proofErr w:type="spellEnd"/>
      <w:r w:rsidRPr="003F3414">
        <w:rPr>
          <w:rFonts w:ascii="Arial" w:hAnsi="Arial" w:cs="Arial"/>
          <w:sz w:val="20"/>
        </w:rPr>
        <w:t xml:space="preserve">. RO nemôže vydať rozhodnutie, ak sa po vydaní preskúmavaného oznámenia o </w:t>
      </w:r>
      <w:proofErr w:type="spellStart"/>
      <w:r w:rsidRPr="003F3414">
        <w:rPr>
          <w:rFonts w:ascii="Arial" w:hAnsi="Arial" w:cs="Arial"/>
          <w:sz w:val="20"/>
        </w:rPr>
        <w:t>ŽoPr</w:t>
      </w:r>
      <w:proofErr w:type="spellEnd"/>
      <w:r w:rsidRPr="003F3414">
        <w:rPr>
          <w:rFonts w:ascii="Arial" w:hAnsi="Arial" w:cs="Arial"/>
          <w:sz w:val="20"/>
        </w:rPr>
        <w:t xml:space="preserve"> dodatočne zmenia rozhodujúce skutkové okolnosti, z ktorých pôvodné oznámenie o</w:t>
      </w:r>
      <w:r>
        <w:rPr>
          <w:rFonts w:ascii="Arial" w:hAnsi="Arial" w:cs="Arial"/>
          <w:sz w:val="20"/>
        </w:rPr>
        <w:t> </w:t>
      </w:r>
      <w:proofErr w:type="spellStart"/>
      <w:r w:rsidRPr="003F3414">
        <w:rPr>
          <w:rFonts w:ascii="Arial" w:hAnsi="Arial" w:cs="Arial"/>
          <w:sz w:val="20"/>
        </w:rPr>
        <w:t>ŽoPr</w:t>
      </w:r>
      <w:proofErr w:type="spellEnd"/>
      <w:r w:rsidRPr="003F3414">
        <w:rPr>
          <w:rFonts w:ascii="Arial" w:hAnsi="Arial" w:cs="Arial"/>
          <w:sz w:val="20"/>
        </w:rPr>
        <w:t xml:space="preserve"> vychádza.</w:t>
      </w:r>
    </w:p>
    <w:p w14:paraId="50611D4A" w14:textId="77777777" w:rsidR="00997F82" w:rsidRPr="00901A56" w:rsidRDefault="00997F82" w:rsidP="00696061">
      <w:pPr>
        <w:pStyle w:val="Odsekzoznamu"/>
        <w:numPr>
          <w:ilvl w:val="2"/>
          <w:numId w:val="40"/>
        </w:numPr>
        <w:spacing w:before="360" w:after="180" w:line="240" w:lineRule="auto"/>
        <w:ind w:left="851" w:hanging="505"/>
        <w:contextualSpacing w:val="0"/>
        <w:rPr>
          <w:rFonts w:ascii="Arial" w:hAnsi="Arial" w:cs="Arial"/>
          <w:b/>
          <w:color w:val="44546A" w:themeColor="text2"/>
          <w:szCs w:val="19"/>
        </w:rPr>
      </w:pPr>
      <w:r>
        <w:rPr>
          <w:rFonts w:ascii="Arial" w:hAnsi="Arial" w:cs="Arial"/>
          <w:b/>
          <w:color w:val="44546A" w:themeColor="text2"/>
          <w:szCs w:val="19"/>
        </w:rPr>
        <w:t>Oprava oznámenia/rozhodnutia</w:t>
      </w:r>
    </w:p>
    <w:p w14:paraId="38AD79A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Oprava oznámenia/rozhodnutia slúži na odstránenie chýb v písaní, počítaní alebo iných zrejmých nesprávností v písomnom vyhotovení oznámenia/rozhodnutia.</w:t>
      </w:r>
    </w:p>
    <w:p w14:paraId="7220A00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Chyby v písaní, počítaní alebo iné zrejmé nesprávnosti v písomnom vyhotovení oznámenia/rozhodnutia opraví subjekt, ktorý rozhodnutie vydal, kedykoľvek aj bez návrhu.</w:t>
      </w:r>
    </w:p>
    <w:p w14:paraId="68A74A3C" w14:textId="77777777" w:rsidR="00997F82" w:rsidRDefault="00997F82" w:rsidP="00696061">
      <w:pPr>
        <w:spacing w:before="120" w:after="120" w:line="240" w:lineRule="auto"/>
        <w:jc w:val="both"/>
        <w:rPr>
          <w:rFonts w:ascii="Arial" w:hAnsi="Arial" w:cs="Arial"/>
          <w:sz w:val="20"/>
        </w:rPr>
      </w:pPr>
      <w:r w:rsidRPr="003F3414">
        <w:rPr>
          <w:rFonts w:ascii="Arial" w:hAnsi="Arial" w:cs="Arial"/>
          <w:sz w:val="20"/>
        </w:rPr>
        <w:t>Opravu oznámenia/rozhodnutia vykoná subjekt, ktorý oznámenie vydal, formou listu adresovaného osobám, ktorým sa doručovalo opravované oznámenie/rozhodnutie, pričom v liste jednoznačným spôsobom identifikuje menené náležitosti oznámenia/rozhodnutia.</w:t>
      </w:r>
    </w:p>
    <w:p w14:paraId="74D7D402" w14:textId="77777777" w:rsidR="00997F82" w:rsidRPr="003F3414" w:rsidRDefault="00997F82" w:rsidP="00FF6C9B">
      <w:pPr>
        <w:spacing w:before="240" w:after="240" w:line="240" w:lineRule="auto"/>
        <w:jc w:val="both"/>
        <w:rPr>
          <w:rFonts w:ascii="Arial" w:hAnsi="Arial" w:cs="Arial"/>
          <w:sz w:val="20"/>
        </w:rPr>
      </w:pPr>
    </w:p>
    <w:tbl>
      <w:tblPr>
        <w:tblStyle w:val="Mriekatabuky"/>
        <w:tblW w:w="9634" w:type="dxa"/>
        <w:shd w:val="clear" w:color="auto" w:fill="9CC2E5" w:themeFill="accent1" w:themeFillTint="99"/>
        <w:tblLook w:val="04A0" w:firstRow="1" w:lastRow="0" w:firstColumn="1" w:lastColumn="0" w:noHBand="0" w:noVBand="1"/>
      </w:tblPr>
      <w:tblGrid>
        <w:gridCol w:w="9634"/>
      </w:tblGrid>
      <w:tr w:rsidR="00997F82" w:rsidRPr="00F616B1" w14:paraId="27B13E85" w14:textId="77777777" w:rsidTr="00FF6C9B">
        <w:tc>
          <w:tcPr>
            <w:tcW w:w="9634" w:type="dxa"/>
            <w:shd w:val="clear" w:color="auto" w:fill="9CC2E5" w:themeFill="accent1" w:themeFillTint="99"/>
          </w:tcPr>
          <w:p w14:paraId="16ED465E" w14:textId="6D72DA72"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Uzavretie zmluvy o</w:t>
            </w:r>
            <w:r w:rsidR="00BA10FB">
              <w:rPr>
                <w:rFonts w:ascii="Arial" w:hAnsi="Arial" w:cs="Arial"/>
                <w:b/>
                <w:color w:val="FFFFFF" w:themeColor="background1"/>
                <w:szCs w:val="24"/>
                <w:shd w:val="clear" w:color="auto" w:fill="ACB9CA" w:themeFill="text2" w:themeFillTint="66"/>
              </w:rPr>
              <w:t> </w:t>
            </w:r>
            <w:r>
              <w:rPr>
                <w:rFonts w:ascii="Arial" w:hAnsi="Arial" w:cs="Arial"/>
                <w:b/>
                <w:color w:val="FFFFFF" w:themeColor="background1"/>
                <w:szCs w:val="24"/>
                <w:shd w:val="clear" w:color="auto" w:fill="ACB9CA" w:themeFill="text2" w:themeFillTint="66"/>
              </w:rPr>
              <w:t>príspevku</w:t>
            </w:r>
          </w:p>
        </w:tc>
      </w:tr>
    </w:tbl>
    <w:p w14:paraId="55B83AE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Po odoslaní oznámenia o schválení </w:t>
      </w:r>
      <w:proofErr w:type="spellStart"/>
      <w:r w:rsidRPr="003F3414">
        <w:rPr>
          <w:rFonts w:ascii="Arial" w:hAnsi="Arial" w:cs="Arial"/>
          <w:sz w:val="20"/>
        </w:rPr>
        <w:t>ŽoPr</w:t>
      </w:r>
      <w:proofErr w:type="spellEnd"/>
      <w:r w:rsidRPr="003F3414">
        <w:rPr>
          <w:rFonts w:ascii="Arial" w:hAnsi="Arial" w:cs="Arial"/>
          <w:sz w:val="20"/>
        </w:rPr>
        <w:t xml:space="preserve"> zabezpečí MAS uzatvorenie zmluvy o príspevku so žiadateľom, ktorá upraví práva a povinnosti medzi MAS a žiadateľom. </w:t>
      </w:r>
    </w:p>
    <w:p w14:paraId="17B86771"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Cieľom procesu uzavretia zmluvy o príspevku je vytvorenie právneho základu pre čerpanie účelovo viazaného príspevku z verejných zdrojov, pri dodržaní podmienok správneho finančného riadenia. Právny nárok na poskytnutie príspevku vzniká nadobudnutím účinnosti zmluvy o príspevku. Poskytnutie príspevku na základe zmluvy o príspevku je viazané na splnenie podmienok dohodnutých v tejto zmluve. </w:t>
      </w:r>
    </w:p>
    <w:p w14:paraId="1865246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lastRenderedPageBreak/>
        <w:t>Zmluva o príspevku so žiadateľom sa uzatvára podľa § 269 ods. 2 Obchodného zákonníka v</w:t>
      </w:r>
      <w:r>
        <w:rPr>
          <w:rFonts w:ascii="Arial" w:hAnsi="Arial" w:cs="Arial"/>
          <w:sz w:val="20"/>
        </w:rPr>
        <w:t> </w:t>
      </w:r>
      <w:r w:rsidRPr="003F3414">
        <w:rPr>
          <w:rFonts w:ascii="Arial" w:hAnsi="Arial" w:cs="Arial"/>
          <w:sz w:val="20"/>
        </w:rPr>
        <w:t xml:space="preserve">nadväznosti na § 25 ods. 1 zák. č. 292/2014 </w:t>
      </w:r>
      <w:proofErr w:type="spellStart"/>
      <w:r w:rsidRPr="003F3414">
        <w:rPr>
          <w:rFonts w:ascii="Arial" w:hAnsi="Arial" w:cs="Arial"/>
          <w:sz w:val="20"/>
        </w:rPr>
        <w:t>Z.z</w:t>
      </w:r>
      <w:proofErr w:type="spellEnd"/>
      <w:r w:rsidRPr="003F3414">
        <w:rPr>
          <w:rFonts w:ascii="Arial" w:hAnsi="Arial" w:cs="Arial"/>
          <w:sz w:val="20"/>
        </w:rPr>
        <w:t>.</w:t>
      </w:r>
    </w:p>
    <w:p w14:paraId="7B317E44"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Zmluva o príspevku upravuje práva a povinnosti žiadateľa a MAS pri realizácii projektu a počas obdobia udržateľnosti projektu.</w:t>
      </w:r>
    </w:p>
    <w:p w14:paraId="34C5FF86"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zašle žiadateľovi výzvu na predloženie dokumentov a informácií potrebných na prípravu návrhu zmluvy o príspevku. Žiadateľ je povinný poskytnúť súčinnosť, aby mohol byť vypracovaný návrh zmluvy o príspevku.</w:t>
      </w:r>
    </w:p>
    <w:p w14:paraId="2AE8853B"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pošle návrh zmluvy o príspevku žiadateľovi a určí lehotu na jeho prijatie, ak:</w:t>
      </w:r>
    </w:p>
    <w:p w14:paraId="354C0233"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bolo žiadateľovi vydané oznámenie o schválení žiadosti o príspevok,</w:t>
      </w:r>
    </w:p>
    <w:p w14:paraId="3FFD293B"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žiadateľovi márne uplynula lehota na podanie námietok a</w:t>
      </w:r>
    </w:p>
    <w:p w14:paraId="6E2399F1" w14:textId="77777777" w:rsidR="00997F82" w:rsidRPr="003F3414" w:rsidRDefault="00997F82" w:rsidP="00696061">
      <w:pPr>
        <w:pStyle w:val="Odsekzoznamu"/>
        <w:numPr>
          <w:ilvl w:val="2"/>
          <w:numId w:val="37"/>
        </w:numPr>
        <w:spacing w:before="120" w:after="120" w:line="240" w:lineRule="auto"/>
        <w:ind w:left="709" w:hanging="322"/>
        <w:contextualSpacing w:val="0"/>
        <w:jc w:val="both"/>
        <w:rPr>
          <w:rFonts w:ascii="Arial" w:hAnsi="Arial" w:cs="Arial"/>
          <w:sz w:val="20"/>
        </w:rPr>
      </w:pPr>
      <w:r w:rsidRPr="003F3414">
        <w:rPr>
          <w:rFonts w:ascii="Arial" w:hAnsi="Arial" w:cs="Arial"/>
          <w:sz w:val="20"/>
        </w:rPr>
        <w:t>žiadateľ poskytol súčinnosť potrebnú pre uzavretie zmluvy o príspevku.</w:t>
      </w:r>
    </w:p>
    <w:p w14:paraId="66D5A6C3"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žiadateľovi návrh zmluvy o príspevku, ak nie sú naplnené vyššie uvedené ustanovenia.</w:t>
      </w:r>
    </w:p>
    <w:p w14:paraId="2D6B7C8E" w14:textId="71D62161"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nezašle návrh zmluvy o príspevku žiadateľovi ani v prípade, ak RO začne preskúmavanie oznámenia o</w:t>
      </w:r>
      <w:r w:rsidR="00FF6C9B">
        <w:rPr>
          <w:rFonts w:ascii="Arial" w:hAnsi="Arial" w:cs="Arial"/>
          <w:sz w:val="20"/>
        </w:rPr>
        <w:t> </w:t>
      </w:r>
      <w:r w:rsidRPr="003F3414">
        <w:rPr>
          <w:rFonts w:ascii="Arial" w:hAnsi="Arial" w:cs="Arial"/>
          <w:sz w:val="20"/>
        </w:rPr>
        <w:t xml:space="preserve">schválení </w:t>
      </w:r>
      <w:proofErr w:type="spellStart"/>
      <w:r w:rsidRPr="003F3414">
        <w:rPr>
          <w:rFonts w:ascii="Arial" w:hAnsi="Arial" w:cs="Arial"/>
          <w:sz w:val="20"/>
        </w:rPr>
        <w:t>ŽoPr</w:t>
      </w:r>
      <w:proofErr w:type="spellEnd"/>
      <w:r w:rsidRPr="003F3414">
        <w:rPr>
          <w:rFonts w:ascii="Arial" w:hAnsi="Arial" w:cs="Arial"/>
          <w:sz w:val="20"/>
        </w:rPr>
        <w:t xml:space="preserve"> (v takom prípade zasiela návrh zmluvy o príspevku po ukončení preskúmavania, ak sa potvrdí opodstatnenosť oznámenia o schválení).</w:t>
      </w:r>
    </w:p>
    <w:p w14:paraId="0F9614C7"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 xml:space="preserve">MAS zabezpečí zaslanie návrhu na uzavretie zmluvy o príspevku podpísanej štatutárnym orgánom MAS, resp. jeho oprávneným zástupcom v minimálne troch rovnopisoch v termíne do 15 pracovných dní od zaslania oznámenia o schválení </w:t>
      </w:r>
      <w:proofErr w:type="spellStart"/>
      <w:r w:rsidRPr="003F3414">
        <w:rPr>
          <w:rFonts w:ascii="Arial" w:hAnsi="Arial" w:cs="Arial"/>
          <w:sz w:val="20"/>
        </w:rPr>
        <w:t>ŽoPr</w:t>
      </w:r>
      <w:proofErr w:type="spellEnd"/>
      <w:r w:rsidRPr="003F3414">
        <w:rPr>
          <w:rFonts w:ascii="Arial" w:hAnsi="Arial" w:cs="Arial"/>
          <w:sz w:val="20"/>
        </w:rPr>
        <w:t>.</w:t>
      </w:r>
    </w:p>
    <w:p w14:paraId="0BA7CAD2" w14:textId="77777777" w:rsidR="00997F82" w:rsidRPr="003F3414" w:rsidRDefault="00997F82" w:rsidP="00696061">
      <w:pPr>
        <w:spacing w:before="120" w:after="120" w:line="240" w:lineRule="auto"/>
        <w:jc w:val="both"/>
        <w:rPr>
          <w:rFonts w:ascii="Arial" w:hAnsi="Arial" w:cs="Arial"/>
          <w:sz w:val="20"/>
        </w:rPr>
      </w:pPr>
      <w:r w:rsidRPr="003F3414">
        <w:rPr>
          <w:rFonts w:ascii="Arial" w:hAnsi="Arial" w:cs="Arial"/>
          <w:sz w:val="20"/>
        </w:rPr>
        <w:t>MAS zasiela návrh na uzatvorenie zmluvy o príspevku spolu so sprievodným listom v ktorom informuje žiadateľa o lehote na prijatie návrhu zmluvy, spôsobu počítania lehoty na prijatie návrhu, kontaktnej osobe MAS, možnosti požiadania o predĺženie lehoty na prijatie návrhu, počte rovnopisov, ktoré má žiadateľ odoslať späť na MAS a ďalších dôležitých informáciách.</w:t>
      </w:r>
    </w:p>
    <w:p w14:paraId="3F1C9A6E"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poskytne žiadateľovi lehotu na prijatie návrhu na uzavretie zmluvy o príspevku, ktorá nesmie byť kratšia ako 5 pracovných dní.</w:t>
      </w:r>
    </w:p>
    <w:p w14:paraId="475D3405"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Návrh na uzavretie zmluvy o príspevku zaniká dňom uplynutia lehoty, ktorá bola v návrhu na uzavretie zmluvy určená na jeho prijatie alebo doručením písomného prejavu žiadateľa o odmietnutí návrhu na uzavretie zmluvy o príspevku.</w:t>
      </w:r>
    </w:p>
    <w:p w14:paraId="5DA17749" w14:textId="1D6AD769"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Za splnenie lehoty na prijatie návrhu zmluvy o príspevku sa považuje deň fyzického doručenia zmluvy o</w:t>
      </w:r>
      <w:r w:rsidR="00FF6C9B">
        <w:rPr>
          <w:rFonts w:ascii="Arial" w:hAnsi="Arial" w:cs="Arial"/>
          <w:sz w:val="20"/>
        </w:rPr>
        <w:t> </w:t>
      </w:r>
      <w:r w:rsidRPr="003F3414">
        <w:rPr>
          <w:rFonts w:ascii="Arial" w:hAnsi="Arial" w:cs="Arial"/>
          <w:sz w:val="20"/>
        </w:rPr>
        <w:t>príspevku na MAS bez ohľadu na jeho spôsob.</w:t>
      </w:r>
    </w:p>
    <w:p w14:paraId="166A12B3"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 odôvodnených prípadoch je možné na základe písomnej žiadosti žiadateľa lehotu na prijatie návrhu na uzavretie zmluvy o príspevku písomne predĺžiť. Predĺženie musí byť primerané a možnosť predĺženia musí byť použitá pre každého žiadateľa rovnako.</w:t>
      </w:r>
    </w:p>
    <w:p w14:paraId="7E5C1512"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Žiadateľ doručí MAS dva rovnopisy prijatého návrhu na uzavretie zmluvy o príspevku.</w:t>
      </w:r>
    </w:p>
    <w:p w14:paraId="2DA14EA6"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MAS zabezpečí bezodkladne zverejnenie zmluvy o príspevku v centrálnom registri zmlúv. Deň nasledujúci po dni jej prvého zverejnenia je dňom účinnosti zmluvy o príspevku a žiadateľ sa stáva užívateľom v zmysle definície § 3 ods. 2 písm. d) zákona o EŠIF</w:t>
      </w:r>
      <w:r w:rsidRPr="003F3414">
        <w:rPr>
          <w:rStyle w:val="Odkaznapoznmkupodiarou"/>
          <w:rFonts w:ascii="Arial" w:hAnsi="Arial" w:cs="Arial"/>
          <w:sz w:val="20"/>
        </w:rPr>
        <w:footnoteReference w:id="3"/>
      </w:r>
      <w:r w:rsidRPr="003F3414">
        <w:rPr>
          <w:rFonts w:ascii="Arial" w:hAnsi="Arial" w:cs="Arial"/>
          <w:sz w:val="20"/>
        </w:rPr>
        <w:t>. Od tohto momentu platia pre užívateľa primerane ustanovenia zákona o EŠIF.</w:t>
      </w:r>
    </w:p>
    <w:p w14:paraId="2052FA91" w14:textId="77777777"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Prvé zverejnenie zmluvy s užívateľom zabezpečí MAS, pričom týmto nie je dotknutá povinnosť zverejňovania druhou zmluvnou stranou, ak je osobou povinnou zverejňovať zmluvu. Zároveň sú od tohto dňa obe zmluvné strany viazané ustanoveniami zmluvy o príspevku.</w:t>
      </w:r>
    </w:p>
    <w:p w14:paraId="2A63525C" w14:textId="0EFE2E08" w:rsidR="00997F82" w:rsidRPr="003F3414" w:rsidRDefault="00997F82" w:rsidP="00696061">
      <w:pPr>
        <w:spacing w:before="80" w:line="240" w:lineRule="auto"/>
        <w:jc w:val="both"/>
        <w:rPr>
          <w:rFonts w:ascii="Arial" w:hAnsi="Arial" w:cs="Arial"/>
          <w:sz w:val="20"/>
        </w:rPr>
      </w:pPr>
      <w:r w:rsidRPr="003F3414">
        <w:rPr>
          <w:rFonts w:ascii="Arial" w:hAnsi="Arial" w:cs="Arial"/>
          <w:sz w:val="20"/>
        </w:rPr>
        <w:t>Vzájomné práva a povinnosti MAS a užívateľa sa spravujú podmienkami zakotvenými v zmluve o</w:t>
      </w:r>
      <w:r>
        <w:rPr>
          <w:rFonts w:ascii="Arial" w:hAnsi="Arial" w:cs="Arial"/>
          <w:sz w:val="20"/>
        </w:rPr>
        <w:t> </w:t>
      </w:r>
      <w:r w:rsidRPr="003F3414">
        <w:rPr>
          <w:rFonts w:ascii="Arial" w:hAnsi="Arial" w:cs="Arial"/>
          <w:sz w:val="20"/>
        </w:rPr>
        <w:t>príspevku a</w:t>
      </w:r>
      <w:r w:rsidR="00FF6C9B">
        <w:rPr>
          <w:rFonts w:ascii="Arial" w:hAnsi="Arial" w:cs="Arial"/>
          <w:sz w:val="20"/>
        </w:rPr>
        <w:t> </w:t>
      </w:r>
      <w:r w:rsidRPr="003F3414">
        <w:rPr>
          <w:rFonts w:ascii="Arial" w:hAnsi="Arial" w:cs="Arial"/>
          <w:sz w:val="20"/>
        </w:rPr>
        <w:t>dokumentmi, ktoré sú na základe dohody zmluvných strán zakotvené v tejto zmluve.</w:t>
      </w:r>
    </w:p>
    <w:p w14:paraId="3F5B6A6A" w14:textId="3B93E523" w:rsidR="00997F82" w:rsidRPr="00DD103D" w:rsidRDefault="00997F82" w:rsidP="00696061">
      <w:pPr>
        <w:spacing w:before="80" w:line="240" w:lineRule="auto"/>
        <w:jc w:val="both"/>
        <w:rPr>
          <w:rFonts w:ascii="Arial" w:hAnsi="Arial" w:cs="Arial"/>
          <w:sz w:val="20"/>
        </w:rPr>
      </w:pPr>
      <w:r w:rsidRPr="003F3414">
        <w:rPr>
          <w:rFonts w:ascii="Arial" w:hAnsi="Arial" w:cs="Arial"/>
          <w:sz w:val="20"/>
        </w:rPr>
        <w:t xml:space="preserve">Štandardný formulár zmluvy o poskytnutí príspevku je zverejnený na webovom sídle </w:t>
      </w:r>
      <w:hyperlink r:id="rId17" w:history="1">
        <w:r w:rsidR="002F23F9" w:rsidRPr="00E82983">
          <w:rPr>
            <w:rStyle w:val="Hypertextovprepojenie"/>
            <w:rFonts w:cs="Arial"/>
            <w:sz w:val="20"/>
          </w:rPr>
          <w:t>www.mas-sv.sk</w:t>
        </w:r>
      </w:hyperlink>
      <w:r w:rsidR="002F23F9">
        <w:rPr>
          <w:rFonts w:ascii="Arial" w:hAnsi="Arial" w:cs="Arial"/>
          <w:sz w:val="20"/>
        </w:rPr>
        <w:t xml:space="preserve"> </w:t>
      </w:r>
      <w:r w:rsidRPr="003F3414">
        <w:rPr>
          <w:rFonts w:ascii="Arial" w:hAnsi="Arial" w:cs="Arial"/>
          <w:sz w:val="20"/>
        </w:rPr>
        <w:t>Zverejnený formulár zmluvy o príspevku je rámcovým vzorom zmluvy a MAS je oprávnená zmeniť formulár zmluvy v</w:t>
      </w:r>
      <w:r w:rsidR="00FF6C9B">
        <w:rPr>
          <w:rFonts w:ascii="Arial" w:hAnsi="Arial" w:cs="Arial"/>
          <w:sz w:val="20"/>
        </w:rPr>
        <w:t> </w:t>
      </w:r>
      <w:r w:rsidRPr="003F3414">
        <w:rPr>
          <w:rFonts w:ascii="Arial" w:hAnsi="Arial" w:cs="Arial"/>
          <w:sz w:val="20"/>
        </w:rPr>
        <w:t xml:space="preserve">závislosti od špecifických potrieb implementácie projektov. Formulár zmluvy </w:t>
      </w:r>
      <w:r w:rsidRPr="00DD103D">
        <w:rPr>
          <w:rFonts w:ascii="Arial" w:hAnsi="Arial" w:cs="Arial"/>
          <w:sz w:val="20"/>
        </w:rPr>
        <w:t>o príspevku poskytuje žiadateľovi základný prehľad o podmienkach implementácie projektov.</w:t>
      </w:r>
    </w:p>
    <w:p w14:paraId="310E39ED" w14:textId="77777777" w:rsidR="00997F82" w:rsidRPr="00DD103D" w:rsidRDefault="00997F82" w:rsidP="00696061">
      <w:pPr>
        <w:keepNext/>
        <w:spacing w:before="60" w:after="60" w:line="240" w:lineRule="auto"/>
        <w:jc w:val="both"/>
        <w:rPr>
          <w:rFonts w:ascii="Arial" w:hAnsi="Arial" w:cs="Arial"/>
          <w:b/>
          <w:bCs/>
          <w:sz w:val="20"/>
          <w:szCs w:val="20"/>
        </w:rPr>
      </w:pPr>
      <w:r w:rsidRPr="00DD103D">
        <w:rPr>
          <w:rFonts w:ascii="Arial" w:hAnsi="Arial" w:cs="Arial"/>
          <w:b/>
          <w:bCs/>
          <w:sz w:val="20"/>
          <w:szCs w:val="20"/>
        </w:rPr>
        <w:lastRenderedPageBreak/>
        <w:t>Upozornenie:</w:t>
      </w:r>
    </w:p>
    <w:p w14:paraId="09D115A3" w14:textId="77777777" w:rsidR="00997F82" w:rsidRDefault="00997F82" w:rsidP="00696061">
      <w:pPr>
        <w:spacing w:before="60" w:after="60" w:line="240" w:lineRule="auto"/>
        <w:jc w:val="both"/>
        <w:rPr>
          <w:rFonts w:ascii="Arial" w:hAnsi="Arial" w:cs="Arial"/>
          <w:sz w:val="20"/>
        </w:rPr>
      </w:pPr>
      <w:r w:rsidRPr="00DD103D">
        <w:rPr>
          <w:rFonts w:ascii="Arial" w:hAnsi="Arial" w:cs="Arial"/>
          <w:sz w:val="20"/>
          <w:szCs w:val="20"/>
        </w:rPr>
        <w:t xml:space="preserve">MAS je oprávnená požadovať zabezpečenie svojej pohľadávky zo zmluvy o príspevku, napríklad aj zriadením záložného práva, v súlade s ustanoveniami zmluvy o príspevku. </w:t>
      </w:r>
    </w:p>
    <w:p w14:paraId="3537CE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30996197" w14:textId="77777777" w:rsidTr="00FF6C9B">
        <w:tc>
          <w:tcPr>
            <w:tcW w:w="9668" w:type="dxa"/>
            <w:shd w:val="clear" w:color="auto" w:fill="9CC2E5" w:themeFill="accent1" w:themeFillTint="99"/>
          </w:tcPr>
          <w:p w14:paraId="38EE7F60"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Zmena a zrušenie výzvy</w:t>
            </w:r>
          </w:p>
        </w:tc>
      </w:tr>
    </w:tbl>
    <w:p w14:paraId="07419DEC" w14:textId="77777777" w:rsidR="00997F82" w:rsidRPr="003F3414" w:rsidRDefault="00997F82" w:rsidP="00696061">
      <w:pPr>
        <w:pStyle w:val="Default"/>
        <w:spacing w:before="120"/>
        <w:jc w:val="both"/>
        <w:rPr>
          <w:color w:val="auto"/>
          <w:szCs w:val="22"/>
        </w:rPr>
      </w:pPr>
      <w:r w:rsidRPr="003F3414">
        <w:rPr>
          <w:color w:val="auto"/>
          <w:szCs w:val="22"/>
        </w:rPr>
        <w:t xml:space="preserve">V nevyhnutných prípadoch, kedy nie je možné postupovať v procese schvaľovania </w:t>
      </w:r>
      <w:proofErr w:type="spellStart"/>
      <w:r w:rsidRPr="003F3414">
        <w:rPr>
          <w:color w:val="auto"/>
          <w:szCs w:val="22"/>
        </w:rPr>
        <w:t>ŽoPr</w:t>
      </w:r>
      <w:proofErr w:type="spellEnd"/>
      <w:r w:rsidRPr="003F3414">
        <w:rPr>
          <w:color w:val="auto"/>
          <w:szCs w:val="22"/>
        </w:rPr>
        <w:t xml:space="preserve"> predložených na základe pôvodne vyhlásenej výzvy, alebo je zmena potrebná za účelom jej optimalizácie, resp. vhodnejšieho nastavenia, je MAS oprávnená, výzvu zmeniť alebo zrušiť.</w:t>
      </w:r>
    </w:p>
    <w:p w14:paraId="7B5425D2" w14:textId="77777777" w:rsidR="00997F82" w:rsidRPr="003F3414" w:rsidRDefault="00997F82" w:rsidP="00696061">
      <w:pPr>
        <w:pStyle w:val="Default"/>
        <w:spacing w:before="120"/>
        <w:jc w:val="both"/>
        <w:rPr>
          <w:color w:val="auto"/>
          <w:szCs w:val="22"/>
        </w:rPr>
      </w:pPr>
      <w:r w:rsidRPr="003F3414">
        <w:rPr>
          <w:color w:val="auto"/>
          <w:szCs w:val="22"/>
        </w:rPr>
        <w:t>Zmenami vo výzve MAS operatívne reaguje na externé zmeny, ktoré sa môžu vyskytnúť počas celej dĺžky trvania otvorenej výzvy.</w:t>
      </w:r>
    </w:p>
    <w:p w14:paraId="663BE73E" w14:textId="4C46AA75" w:rsidR="00997F82" w:rsidRPr="003F3414" w:rsidRDefault="00997F82" w:rsidP="00696061">
      <w:pPr>
        <w:pStyle w:val="Default"/>
        <w:spacing w:before="120"/>
        <w:jc w:val="both"/>
        <w:rPr>
          <w:color w:val="auto"/>
          <w:szCs w:val="22"/>
        </w:rPr>
      </w:pPr>
      <w:r w:rsidRPr="003F3414">
        <w:rPr>
          <w:color w:val="auto"/>
          <w:szCs w:val="22"/>
        </w:rPr>
        <w:t xml:space="preserve">MAS je oprávnená výzvu </w:t>
      </w:r>
      <w:r w:rsidRPr="003F3414">
        <w:rPr>
          <w:b/>
          <w:color w:val="auto"/>
          <w:szCs w:val="22"/>
        </w:rPr>
        <w:t>zmeniť</w:t>
      </w:r>
      <w:r w:rsidRPr="003F3414">
        <w:rPr>
          <w:color w:val="auto"/>
          <w:szCs w:val="22"/>
        </w:rPr>
        <w:t xml:space="preserve"> do jej uzavretia, </w:t>
      </w:r>
      <w:r w:rsidR="0024466F">
        <w:rPr>
          <w:color w:val="auto"/>
          <w:szCs w:val="22"/>
        </w:rPr>
        <w:t xml:space="preserve">pričom zmena sa nesmie týkať hodnotiaceho kola, v rámci ktorého už MAS vydala oznámenia o schválení alebo neschválení </w:t>
      </w:r>
      <w:proofErr w:type="spellStart"/>
      <w:r w:rsidR="0024466F">
        <w:rPr>
          <w:color w:val="auto"/>
          <w:szCs w:val="22"/>
        </w:rPr>
        <w:t>ŽoPr</w:t>
      </w:r>
      <w:proofErr w:type="spellEnd"/>
      <w:r w:rsidR="0024466F">
        <w:rPr>
          <w:color w:val="auto"/>
          <w:szCs w:val="22"/>
        </w:rPr>
        <w:t>.</w:t>
      </w:r>
      <w:r w:rsidRPr="003F3414">
        <w:rPr>
          <w:color w:val="auto"/>
          <w:szCs w:val="22"/>
        </w:rPr>
        <w:t>. MAS umožní žiadateľom v</w:t>
      </w:r>
      <w:r w:rsidR="00FF6C9B">
        <w:rPr>
          <w:color w:val="auto"/>
          <w:szCs w:val="22"/>
        </w:rPr>
        <w:t> </w:t>
      </w:r>
      <w:r w:rsidRPr="003F3414">
        <w:rPr>
          <w:color w:val="auto"/>
          <w:szCs w:val="22"/>
        </w:rPr>
        <w:t xml:space="preserve">primeranej lehote zmeniť </w:t>
      </w:r>
      <w:proofErr w:type="spellStart"/>
      <w:r w:rsidRPr="003F3414">
        <w:rPr>
          <w:color w:val="auto"/>
          <w:szCs w:val="22"/>
          <w:lang w:eastAsia="cs-CZ"/>
        </w:rPr>
        <w:t>ŽoPr</w:t>
      </w:r>
      <w:proofErr w:type="spellEnd"/>
      <w:r w:rsidRPr="003F3414">
        <w:rPr>
          <w:color w:val="auto"/>
          <w:szCs w:val="22"/>
        </w:rPr>
        <w:t xml:space="preserve"> predložené do termínu zmeny výzvy, pri ktorých MAS neukončila schvaľovanie, ak ide o takú zmenu, ktorou môžu byť skôr predložené </w:t>
      </w:r>
      <w:proofErr w:type="spellStart"/>
      <w:r w:rsidRPr="003F3414">
        <w:rPr>
          <w:color w:val="auto"/>
          <w:szCs w:val="22"/>
          <w:lang w:eastAsia="cs-CZ"/>
        </w:rPr>
        <w:t>ŽoPr</w:t>
      </w:r>
      <w:proofErr w:type="spellEnd"/>
      <w:r w:rsidRPr="003F3414">
        <w:rPr>
          <w:color w:val="auto"/>
          <w:szCs w:val="22"/>
        </w:rPr>
        <w:t xml:space="preserve"> dotknuté a</w:t>
      </w:r>
      <w:r>
        <w:rPr>
          <w:color w:val="auto"/>
          <w:szCs w:val="22"/>
        </w:rPr>
        <w:t> </w:t>
      </w:r>
      <w:r w:rsidRPr="003F3414">
        <w:rPr>
          <w:color w:val="auto"/>
          <w:szCs w:val="22"/>
        </w:rPr>
        <w:t xml:space="preserve">zároveň sa zmena výzvy týka aj </w:t>
      </w:r>
      <w:proofErr w:type="spellStart"/>
      <w:r w:rsidRPr="003F3414">
        <w:rPr>
          <w:color w:val="auto"/>
          <w:szCs w:val="22"/>
          <w:lang w:eastAsia="cs-CZ"/>
        </w:rPr>
        <w:t>ŽoPr</w:t>
      </w:r>
      <w:proofErr w:type="spellEnd"/>
      <w:r w:rsidRPr="003F3414">
        <w:rPr>
          <w:color w:val="auto"/>
          <w:szCs w:val="22"/>
        </w:rPr>
        <w:t>, ktoré boli predložené pred vykonaním zmeny, ale pred oznámení o </w:t>
      </w:r>
      <w:proofErr w:type="spellStart"/>
      <w:r w:rsidRPr="003F3414">
        <w:rPr>
          <w:color w:val="auto"/>
          <w:szCs w:val="22"/>
          <w:lang w:eastAsia="cs-CZ"/>
        </w:rPr>
        <w:t>ŽoPr</w:t>
      </w:r>
      <w:proofErr w:type="spellEnd"/>
      <w:r w:rsidRPr="003F3414">
        <w:rPr>
          <w:color w:val="auto"/>
          <w:szCs w:val="22"/>
        </w:rPr>
        <w:t>. Aj v prípade zmien je MAS povinná posudzovať ich dopad z hľadiska zachovania princípov transparentnosti, rovnakého zaobchádzania a primeranosti.</w:t>
      </w:r>
    </w:p>
    <w:p w14:paraId="23231C67" w14:textId="58FACD71" w:rsidR="00997F82" w:rsidRPr="003F3414" w:rsidRDefault="00997F82" w:rsidP="00696061">
      <w:pPr>
        <w:pStyle w:val="Default"/>
        <w:spacing w:before="120"/>
        <w:jc w:val="both"/>
        <w:rPr>
          <w:color w:val="auto"/>
          <w:szCs w:val="22"/>
        </w:rPr>
      </w:pPr>
      <w:r w:rsidRPr="003F3414">
        <w:rPr>
          <w:color w:val="auto"/>
          <w:szCs w:val="22"/>
        </w:rPr>
        <w:t xml:space="preserve">V prípade legislatívnych zmien, ktoré majú alebo môžu mať vplyv na zmenu podmienok poskytnutia príspevku, takáto zmena nepredstavuje zmenu výzvy za predpokladu, že novelizáciou alebo vydaním nového všeobecne </w:t>
      </w:r>
      <w:r w:rsidRPr="003F3414">
        <w:rPr>
          <w:color w:val="auto"/>
          <w:spacing w:val="-2"/>
          <w:szCs w:val="22"/>
        </w:rPr>
        <w:t xml:space="preserve">záväzného právneho predpisu nedôjde k zmene vecnej podstaty podmienky poskytnutia príspevku. MAS </w:t>
      </w:r>
      <w:r w:rsidRPr="003F3414">
        <w:rPr>
          <w:color w:val="auto"/>
          <w:szCs w:val="22"/>
        </w:rPr>
        <w:t>v</w:t>
      </w:r>
      <w:r w:rsidR="00FF6C9B">
        <w:rPr>
          <w:color w:val="auto"/>
          <w:szCs w:val="22"/>
        </w:rPr>
        <w:t> </w:t>
      </w:r>
      <w:r w:rsidRPr="003F3414">
        <w:rPr>
          <w:color w:val="auto"/>
          <w:szCs w:val="22"/>
        </w:rPr>
        <w:t xml:space="preserve">takom prípade posudzuje </w:t>
      </w:r>
      <w:proofErr w:type="spellStart"/>
      <w:r w:rsidRPr="003F3414">
        <w:rPr>
          <w:color w:val="auto"/>
          <w:szCs w:val="22"/>
          <w:lang w:eastAsia="cs-CZ"/>
        </w:rPr>
        <w:t>ŽoPr</w:t>
      </w:r>
      <w:proofErr w:type="spellEnd"/>
      <w:r w:rsidRPr="003F3414">
        <w:rPr>
          <w:color w:val="auto"/>
          <w:szCs w:val="22"/>
        </w:rPr>
        <w:t xml:space="preserve"> podľa aktuálne platného právneho predpisu, rešpektujúc prechodné </w:t>
      </w:r>
      <w:r w:rsidRPr="003F3414">
        <w:rPr>
          <w:color w:val="auto"/>
          <w:spacing w:val="-2"/>
          <w:szCs w:val="22"/>
        </w:rPr>
        <w:t>ustanovenia vo vzťahu k jeho účinnosti. V prípade, ak legislatívne zmeny vyvolajú potrebu zmeny v podmienkach</w:t>
      </w:r>
      <w:r w:rsidRPr="003F3414">
        <w:rPr>
          <w:color w:val="auto"/>
          <w:szCs w:val="22"/>
        </w:rPr>
        <w:t xml:space="preserve"> poskytnutia príspevku, MAS v nadväznosti na ich posúdenie rozhodne o potrebe zmeny alebo zrušenia výzvy.  </w:t>
      </w:r>
    </w:p>
    <w:p w14:paraId="15055DF5" w14:textId="77777777" w:rsidR="00997F82" w:rsidRPr="003F3414" w:rsidRDefault="00997F82" w:rsidP="00696061">
      <w:pPr>
        <w:pStyle w:val="Default"/>
        <w:spacing w:before="120"/>
        <w:jc w:val="both"/>
        <w:rPr>
          <w:color w:val="auto"/>
          <w:szCs w:val="22"/>
        </w:rPr>
      </w:pPr>
      <w:r w:rsidRPr="003F3414">
        <w:rPr>
          <w:color w:val="auto"/>
          <w:szCs w:val="22"/>
        </w:rPr>
        <w:t>V prípade identifikácie chýb v písaní, v počtoch alebo iných zrejmých nesprávností (napr. vyplývajúce z</w:t>
      </w:r>
      <w:r>
        <w:rPr>
          <w:color w:val="auto"/>
          <w:szCs w:val="22"/>
        </w:rPr>
        <w:t> </w:t>
      </w:r>
      <w:r w:rsidRPr="003F3414">
        <w:rPr>
          <w:color w:val="auto"/>
          <w:szCs w:val="22"/>
        </w:rPr>
        <w:t xml:space="preserve">potreby úpravy technických náležitostí vybraných vzorových formulárov príloh </w:t>
      </w:r>
      <w:proofErr w:type="spellStart"/>
      <w:r w:rsidRPr="003F3414">
        <w:rPr>
          <w:color w:val="auto"/>
          <w:szCs w:val="22"/>
          <w:lang w:eastAsia="cs-CZ"/>
        </w:rPr>
        <w:t>ŽoP</w:t>
      </w:r>
      <w:r>
        <w:rPr>
          <w:color w:val="auto"/>
          <w:szCs w:val="22"/>
          <w:lang w:eastAsia="cs-CZ"/>
        </w:rPr>
        <w:t>r</w:t>
      </w:r>
      <w:proofErr w:type="spellEnd"/>
      <w:r w:rsidRPr="003F3414">
        <w:rPr>
          <w:color w:val="auto"/>
          <w:szCs w:val="22"/>
        </w:rPr>
        <w:t xml:space="preserve"> alebo iných častí výzvy alebo dokumentov týkajúcich sa výzvy) takéto zmeny nepredstavujú zmenu výzvy a</w:t>
      </w:r>
      <w:r>
        <w:rPr>
          <w:color w:val="auto"/>
          <w:szCs w:val="22"/>
        </w:rPr>
        <w:t> </w:t>
      </w:r>
      <w:r w:rsidRPr="003F3414">
        <w:rPr>
          <w:color w:val="auto"/>
          <w:szCs w:val="22"/>
        </w:rPr>
        <w:t>o</w:t>
      </w:r>
      <w:r>
        <w:rPr>
          <w:color w:val="auto"/>
          <w:szCs w:val="22"/>
        </w:rPr>
        <w:t> </w:t>
      </w:r>
      <w:r w:rsidRPr="003F3414">
        <w:rPr>
          <w:color w:val="auto"/>
          <w:szCs w:val="22"/>
        </w:rPr>
        <w:t>vykonaných opravách/úpravách MAS informuje žiadateľov zverejnením na svojom webovom sídle.</w:t>
      </w:r>
    </w:p>
    <w:p w14:paraId="09F23EDF" w14:textId="4E063042" w:rsidR="00997F82" w:rsidRPr="003F3414" w:rsidRDefault="00997F82" w:rsidP="00696061">
      <w:pPr>
        <w:autoSpaceDE w:val="0"/>
        <w:autoSpaceDN w:val="0"/>
        <w:adjustRightInd w:val="0"/>
        <w:spacing w:before="120" w:line="240" w:lineRule="auto"/>
        <w:jc w:val="both"/>
        <w:rPr>
          <w:rFonts w:ascii="Arial" w:hAnsi="Arial" w:cs="Arial"/>
          <w:color w:val="000000"/>
          <w:sz w:val="20"/>
        </w:rPr>
      </w:pPr>
      <w:r w:rsidRPr="003F3414">
        <w:rPr>
          <w:rFonts w:ascii="Arial" w:hAnsi="Arial" w:cs="Arial"/>
          <w:color w:val="000000"/>
          <w:sz w:val="20"/>
        </w:rPr>
        <w:t xml:space="preserve">V prípade, ak z objektívnych dôvodov nie je možné schváliť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a následne financovať projekty na základe výzvy, MAS výzvu </w:t>
      </w:r>
      <w:r w:rsidRPr="003F3414">
        <w:rPr>
          <w:rFonts w:ascii="Arial" w:hAnsi="Arial" w:cs="Arial"/>
          <w:b/>
          <w:color w:val="000000"/>
          <w:sz w:val="20"/>
        </w:rPr>
        <w:t>zruší.</w:t>
      </w:r>
      <w:r w:rsidRPr="003F3414">
        <w:rPr>
          <w:rFonts w:ascii="Arial" w:hAnsi="Arial" w:cs="Arial"/>
          <w:color w:val="000000"/>
          <w:sz w:val="20"/>
        </w:rPr>
        <w:t xml:space="preserve"> </w:t>
      </w:r>
      <w:proofErr w:type="spellStart"/>
      <w:r w:rsidRPr="003F3414">
        <w:rPr>
          <w:rFonts w:ascii="Arial" w:hAnsi="Arial" w:cs="Arial"/>
          <w:color w:val="000000"/>
          <w:sz w:val="20"/>
        </w:rPr>
        <w:t>ŽoPr</w:t>
      </w:r>
      <w:proofErr w:type="spellEnd"/>
      <w:r w:rsidRPr="003F3414">
        <w:rPr>
          <w:rFonts w:ascii="Arial" w:hAnsi="Arial" w:cs="Arial"/>
          <w:color w:val="000000"/>
          <w:sz w:val="20"/>
        </w:rPr>
        <w:t xml:space="preserve"> predložené do dátumu zrušenia výzvy, pri ktorých MAS neukončia schvaľovanie, vráti všetkým žiadateľom alebo o všetkých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ukončí schvaľovania vydaním príslušného oznámenia.</w:t>
      </w:r>
    </w:p>
    <w:p w14:paraId="2D62B3B3" w14:textId="77777777" w:rsidR="00997F82" w:rsidRPr="003F3414" w:rsidRDefault="00997F82" w:rsidP="00696061">
      <w:pPr>
        <w:spacing w:before="120" w:line="240" w:lineRule="auto"/>
        <w:jc w:val="both"/>
        <w:rPr>
          <w:rFonts w:ascii="Arial" w:hAnsi="Arial" w:cs="Arial"/>
          <w:color w:val="000000"/>
          <w:sz w:val="20"/>
        </w:rPr>
      </w:pPr>
      <w:r w:rsidRPr="003F3414">
        <w:rPr>
          <w:rFonts w:ascii="Arial" w:hAnsi="Arial" w:cs="Arial"/>
          <w:color w:val="000000"/>
          <w:sz w:val="20"/>
        </w:rPr>
        <w:t>Pravidlá pre zmenu/zrušenie výzvy sa rovnako aplikujú na prípad zmien v dokumentoch, na ktoré sa výzva odvoláva a takéto zmeny majú vplyv na zmenu podmienok poskytnutia príspevku.</w:t>
      </w:r>
    </w:p>
    <w:p w14:paraId="3E94A6D4" w14:textId="77777777" w:rsidR="00997F82" w:rsidRPr="003F3414" w:rsidRDefault="00997F82" w:rsidP="00696061">
      <w:pPr>
        <w:spacing w:before="120" w:line="240" w:lineRule="auto"/>
        <w:jc w:val="both"/>
        <w:rPr>
          <w:rFonts w:ascii="Arial" w:hAnsi="Arial" w:cs="Arial"/>
          <w:sz w:val="20"/>
        </w:rPr>
      </w:pPr>
      <w:r w:rsidRPr="003F3414">
        <w:rPr>
          <w:rFonts w:ascii="Arial" w:hAnsi="Arial" w:cs="Arial"/>
          <w:sz w:val="20"/>
        </w:rPr>
        <w:t xml:space="preserve">Zmeny výzvy a jej príloh, vrátane zdôvodnenia zmien, ako aj zrušenie výzvy, vrátane zdôvodnenia zrušenia, budú zverejňované formou oznámenia na webovom sídle MAS. </w:t>
      </w:r>
      <w:r w:rsidRPr="003F3414">
        <w:rPr>
          <w:rFonts w:ascii="Arial" w:hAnsi="Arial" w:cs="Arial"/>
          <w:color w:val="000000"/>
          <w:sz w:val="20"/>
        </w:rPr>
        <w:t xml:space="preserve">V oznámeniach MAS zároveň definuje, na aké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sa zmena vzťahuje, resp.</w:t>
      </w:r>
      <w:r>
        <w:rPr>
          <w:rFonts w:ascii="Arial" w:hAnsi="Arial" w:cs="Arial"/>
          <w:color w:val="000000"/>
          <w:sz w:val="20"/>
        </w:rPr>
        <w:t xml:space="preserve"> </w:t>
      </w:r>
      <w:r w:rsidRPr="003F3414">
        <w:rPr>
          <w:rFonts w:ascii="Arial" w:hAnsi="Arial" w:cs="Arial"/>
          <w:color w:val="000000"/>
          <w:sz w:val="20"/>
        </w:rPr>
        <w:t>či</w:t>
      </w:r>
      <w:r>
        <w:rPr>
          <w:rFonts w:ascii="Arial" w:hAnsi="Arial" w:cs="Arial"/>
          <w:color w:val="000000"/>
          <w:sz w:val="20"/>
        </w:rPr>
        <w:t xml:space="preserve"> </w:t>
      </w:r>
      <w:r w:rsidRPr="003F3414">
        <w:rPr>
          <w:rFonts w:ascii="Arial" w:hAnsi="Arial" w:cs="Arial"/>
          <w:color w:val="000000"/>
          <w:sz w:val="20"/>
        </w:rPr>
        <w:t>o </w:t>
      </w:r>
      <w:proofErr w:type="spellStart"/>
      <w:r w:rsidRPr="003F3414">
        <w:rPr>
          <w:rFonts w:ascii="Arial" w:hAnsi="Arial" w:cs="Arial"/>
          <w:sz w:val="20"/>
          <w:lang w:eastAsia="cs-CZ"/>
        </w:rPr>
        <w:t>ŽoPr</w:t>
      </w:r>
      <w:proofErr w:type="spellEnd"/>
      <w:r w:rsidRPr="003F3414">
        <w:rPr>
          <w:rFonts w:ascii="Arial" w:hAnsi="Arial" w:cs="Arial"/>
          <w:color w:val="000000"/>
          <w:sz w:val="20"/>
        </w:rPr>
        <w:t xml:space="preserve"> predložených do zrušenia výzvy </w:t>
      </w:r>
      <w:r w:rsidRPr="003F3414">
        <w:rPr>
          <w:rFonts w:ascii="Arial" w:hAnsi="Arial" w:cs="Arial"/>
          <w:sz w:val="20"/>
        </w:rPr>
        <w:t>vydá oznámenie alebo ich vráti žiadateľovi.</w:t>
      </w:r>
    </w:p>
    <w:p w14:paraId="67D0F3D2" w14:textId="77777777" w:rsidR="00997F82" w:rsidRDefault="00997F82" w:rsidP="00696061">
      <w:pPr>
        <w:spacing w:before="120" w:line="240" w:lineRule="auto"/>
        <w:jc w:val="both"/>
        <w:rPr>
          <w:rFonts w:ascii="Arial" w:hAnsi="Arial" w:cs="Arial"/>
          <w:sz w:val="20"/>
        </w:rPr>
      </w:pPr>
      <w:r w:rsidRPr="003F3414">
        <w:rPr>
          <w:rFonts w:ascii="Arial" w:hAnsi="Arial" w:cs="Arial"/>
          <w:sz w:val="20"/>
        </w:rPr>
        <w:t>Zmena výzvy, resp. zrušenie výzvy je účinné v súlade s informáciou uvedenou v oznámení o</w:t>
      </w:r>
      <w:r>
        <w:rPr>
          <w:rFonts w:ascii="Arial" w:hAnsi="Arial" w:cs="Arial"/>
          <w:sz w:val="20"/>
        </w:rPr>
        <w:t> </w:t>
      </w:r>
      <w:r w:rsidRPr="003F3414">
        <w:rPr>
          <w:rFonts w:ascii="Arial" w:hAnsi="Arial" w:cs="Arial"/>
          <w:sz w:val="20"/>
        </w:rPr>
        <w:t>zmene/zrušení výzvy, najskôr však dňom zverejnenia na webovom sídle MAS.</w:t>
      </w:r>
    </w:p>
    <w:p w14:paraId="5626B334" w14:textId="77777777" w:rsidR="00997F82" w:rsidRPr="003F3414" w:rsidRDefault="00997F82" w:rsidP="00FF6C9B">
      <w:pPr>
        <w:spacing w:before="240" w:after="240" w:line="240" w:lineRule="auto"/>
        <w:jc w:val="both"/>
        <w:rPr>
          <w:rFonts w:ascii="Arial" w:hAnsi="Arial" w:cs="Arial"/>
          <w:sz w:val="20"/>
        </w:rPr>
      </w:pPr>
    </w:p>
    <w:tbl>
      <w:tblPr>
        <w:tblStyle w:val="Mriekatabuky"/>
        <w:tblW w:w="9668" w:type="dxa"/>
        <w:tblInd w:w="-34" w:type="dxa"/>
        <w:shd w:val="clear" w:color="auto" w:fill="9CC2E5" w:themeFill="accent1" w:themeFillTint="99"/>
        <w:tblLook w:val="04A0" w:firstRow="1" w:lastRow="0" w:firstColumn="1" w:lastColumn="0" w:noHBand="0" w:noVBand="1"/>
      </w:tblPr>
      <w:tblGrid>
        <w:gridCol w:w="9668"/>
      </w:tblGrid>
      <w:tr w:rsidR="00997F82" w:rsidRPr="00F616B1" w14:paraId="458716BC" w14:textId="77777777" w:rsidTr="003A5D92">
        <w:tc>
          <w:tcPr>
            <w:tcW w:w="9668" w:type="dxa"/>
            <w:shd w:val="clear" w:color="auto" w:fill="9CC2E5" w:themeFill="accent1" w:themeFillTint="99"/>
          </w:tcPr>
          <w:p w14:paraId="25B5ABA8" w14:textId="77777777" w:rsidR="00997F82" w:rsidRPr="00F616B1" w:rsidRDefault="00997F82" w:rsidP="00997F82">
            <w:pPr>
              <w:pStyle w:val="Odsekzoznamu"/>
              <w:keepNext/>
              <w:widowControl w:val="0"/>
              <w:numPr>
                <w:ilvl w:val="0"/>
                <w:numId w:val="38"/>
              </w:numPr>
              <w:spacing w:before="120" w:after="120" w:line="240" w:lineRule="auto"/>
              <w:ind w:left="714" w:hanging="357"/>
              <w:contextualSpacing w:val="0"/>
              <w:rPr>
                <w:rFonts w:ascii="Arial" w:hAnsi="Arial" w:cs="Arial"/>
                <w:b/>
                <w:color w:val="FFFFFF" w:themeColor="background1"/>
                <w:szCs w:val="24"/>
                <w:shd w:val="clear" w:color="auto" w:fill="ACB9CA" w:themeFill="text2" w:themeFillTint="66"/>
              </w:rPr>
            </w:pPr>
            <w:r>
              <w:rPr>
                <w:rFonts w:ascii="Arial" w:hAnsi="Arial" w:cs="Arial"/>
                <w:b/>
                <w:color w:val="FFFFFF" w:themeColor="background1"/>
                <w:szCs w:val="24"/>
                <w:shd w:val="clear" w:color="auto" w:fill="ACB9CA" w:themeFill="text2" w:themeFillTint="66"/>
              </w:rPr>
              <w:t>Poskytovanie informácií</w:t>
            </w:r>
            <w:r w:rsidRPr="00F616B1">
              <w:rPr>
                <w:rFonts w:ascii="Arial" w:hAnsi="Arial" w:cs="Arial"/>
                <w:b/>
                <w:color w:val="FFFFFF" w:themeColor="background1"/>
                <w:szCs w:val="24"/>
                <w:shd w:val="clear" w:color="auto" w:fill="ACB9CA" w:themeFill="text2" w:themeFillTint="66"/>
              </w:rPr>
              <w:t xml:space="preserve"> </w:t>
            </w:r>
          </w:p>
        </w:tc>
      </w:tr>
    </w:tbl>
    <w:p w14:paraId="6A8007CE" w14:textId="2D0C669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Informácie týkajúce sa tejto výzvy môžu žiadatelia získať od MAS na webovom sídle </w:t>
      </w:r>
      <w:hyperlink r:id="rId18" w:history="1">
        <w:r w:rsidR="002F23F9" w:rsidRPr="00E82983">
          <w:rPr>
            <w:rStyle w:val="Hypertextovprepojenie"/>
            <w:rFonts w:cs="Arial"/>
            <w:spacing w:val="-3"/>
            <w:sz w:val="20"/>
            <w:szCs w:val="20"/>
          </w:rPr>
          <w:t>www.mas-sv.sk</w:t>
        </w:r>
      </w:hyperlink>
      <w:r w:rsidR="002F23F9">
        <w:rPr>
          <w:rFonts w:ascii="Arial" w:hAnsi="Arial" w:cs="Arial"/>
          <w:spacing w:val="-3"/>
          <w:sz w:val="20"/>
          <w:szCs w:val="20"/>
        </w:rPr>
        <w:t xml:space="preserve"> </w:t>
      </w:r>
      <w:r w:rsidRPr="003F3414">
        <w:rPr>
          <w:rFonts w:ascii="Arial" w:hAnsi="Arial" w:cs="Arial"/>
          <w:spacing w:val="-3"/>
          <w:sz w:val="20"/>
          <w:szCs w:val="20"/>
        </w:rPr>
        <w:t>, a zároveň jednou z nasledovných foriem:</w:t>
      </w:r>
    </w:p>
    <w:p w14:paraId="4CB85E0D" w14:textId="777777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Listinnou formou - žiadatelia môžu svoje otázky posielať na adresu MAS uvedenú v časti 4.3 tejto výzvy.</w:t>
      </w:r>
    </w:p>
    <w:p w14:paraId="57FCE7FF" w14:textId="63B52077" w:rsidR="00997F82" w:rsidRPr="003F3414" w:rsidRDefault="00997F82" w:rsidP="00696061">
      <w:pPr>
        <w:pStyle w:val="Odsekzoznamu"/>
        <w:numPr>
          <w:ilvl w:val="0"/>
          <w:numId w:val="44"/>
        </w:num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Elektronickou formou na e-mailovú adresu MAS:</w:t>
      </w:r>
      <w:r w:rsidR="002F23F9">
        <w:rPr>
          <w:rFonts w:ascii="Arial" w:hAnsi="Arial" w:cs="Arial"/>
          <w:spacing w:val="-3"/>
          <w:sz w:val="20"/>
          <w:szCs w:val="20"/>
        </w:rPr>
        <w:t xml:space="preserve"> </w:t>
      </w:r>
      <w:hyperlink r:id="rId19" w:history="1">
        <w:r w:rsidR="002F23F9" w:rsidRPr="00E82983">
          <w:rPr>
            <w:rStyle w:val="Hypertextovprepojenie"/>
            <w:rFonts w:cs="Arial"/>
            <w:spacing w:val="-3"/>
            <w:sz w:val="20"/>
            <w:szCs w:val="20"/>
          </w:rPr>
          <w:t>info@mas-sv.sk</w:t>
        </w:r>
      </w:hyperlink>
      <w:r w:rsidR="002F23F9">
        <w:rPr>
          <w:rFonts w:ascii="Arial" w:hAnsi="Arial" w:cs="Arial"/>
          <w:spacing w:val="-3"/>
          <w:sz w:val="20"/>
          <w:szCs w:val="20"/>
        </w:rPr>
        <w:t xml:space="preserve"> </w:t>
      </w:r>
      <w:r w:rsidRPr="003F3414">
        <w:rPr>
          <w:rFonts w:ascii="Arial" w:hAnsi="Arial" w:cs="Arial"/>
          <w:spacing w:val="-3"/>
          <w:sz w:val="20"/>
          <w:szCs w:val="20"/>
        </w:rPr>
        <w:t xml:space="preserve">  </w:t>
      </w:r>
    </w:p>
    <w:p w14:paraId="1C5D0239" w14:textId="4E18D2BC"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Na žiadosti o informácie týkajúce sa tejto výzvy zasielané na MAS poštou alebo elektronicky odpovedá MAS listinnou formou alebo elektronicky v lehote najneskôr 10 pracovných dní odo dňa doručenia žiadosti na MAS. </w:t>
      </w:r>
      <w:r w:rsidRPr="003F3414">
        <w:rPr>
          <w:rFonts w:ascii="Arial" w:hAnsi="Arial" w:cs="Arial"/>
          <w:spacing w:val="-3"/>
          <w:sz w:val="20"/>
          <w:szCs w:val="20"/>
        </w:rPr>
        <w:lastRenderedPageBreak/>
        <w:t>Zároveň MAS priebežne uverejňuje na vyššie uvedených webových sídlach najčastejšie kladené otázky a</w:t>
      </w:r>
      <w:r w:rsidR="004A16E0">
        <w:rPr>
          <w:rFonts w:ascii="Arial" w:hAnsi="Arial" w:cs="Arial"/>
          <w:spacing w:val="-3"/>
          <w:sz w:val="20"/>
          <w:szCs w:val="20"/>
        </w:rPr>
        <w:t> </w:t>
      </w:r>
      <w:r w:rsidRPr="003F3414">
        <w:rPr>
          <w:rFonts w:ascii="Arial" w:hAnsi="Arial" w:cs="Arial"/>
          <w:spacing w:val="-3"/>
          <w:sz w:val="20"/>
          <w:szCs w:val="20"/>
        </w:rPr>
        <w:t>odpovede.</w:t>
      </w:r>
    </w:p>
    <w:p w14:paraId="372AFD5B" w14:textId="77777777" w:rsidR="00997F82" w:rsidRPr="003F3414" w:rsidRDefault="00997F82" w:rsidP="00696061">
      <w:pPr>
        <w:autoSpaceDE w:val="0"/>
        <w:autoSpaceDN w:val="0"/>
        <w:adjustRightInd w:val="0"/>
        <w:spacing w:before="160" w:after="120" w:line="240" w:lineRule="auto"/>
        <w:jc w:val="both"/>
        <w:rPr>
          <w:rFonts w:ascii="Arial" w:hAnsi="Arial" w:cs="Arial"/>
          <w:spacing w:val="-3"/>
          <w:sz w:val="20"/>
          <w:szCs w:val="20"/>
        </w:rPr>
      </w:pPr>
      <w:r w:rsidRPr="003F3414">
        <w:rPr>
          <w:rFonts w:ascii="Arial" w:hAnsi="Arial" w:cs="Arial"/>
          <w:spacing w:val="-3"/>
          <w:sz w:val="20"/>
          <w:szCs w:val="20"/>
        </w:rPr>
        <w:t xml:space="preserve">MAS neposkytuje v procese schvaľovania o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žiadateľom žiadne informácie o priebehu schvaľovania </w:t>
      </w:r>
      <w:proofErr w:type="spellStart"/>
      <w:r w:rsidRPr="003F3414">
        <w:rPr>
          <w:rFonts w:ascii="Arial" w:hAnsi="Arial" w:cs="Arial"/>
          <w:spacing w:val="-3"/>
          <w:sz w:val="20"/>
          <w:szCs w:val="20"/>
        </w:rPr>
        <w:t>ŽoPr</w:t>
      </w:r>
      <w:proofErr w:type="spellEnd"/>
      <w:r w:rsidRPr="003F3414">
        <w:rPr>
          <w:rFonts w:ascii="Arial" w:hAnsi="Arial" w:cs="Arial"/>
          <w:spacing w:val="-3"/>
          <w:sz w:val="20"/>
          <w:szCs w:val="20"/>
        </w:rPr>
        <w:t xml:space="preserve"> až do ich konečného informovania o výsledku schvaľovacieho procesu.</w:t>
      </w:r>
    </w:p>
    <w:tbl>
      <w:tblPr>
        <w:tblStyle w:val="Mriekatabuky"/>
        <w:tblW w:w="9639" w:type="dxa"/>
        <w:tblInd w:w="-5" w:type="dxa"/>
        <w:tblBorders>
          <w:insideH w:val="none" w:sz="0" w:space="0" w:color="auto"/>
          <w:insideV w:val="none" w:sz="0" w:space="0" w:color="auto"/>
        </w:tblBorders>
        <w:tblCellMar>
          <w:left w:w="85" w:type="dxa"/>
          <w:right w:w="85" w:type="dxa"/>
        </w:tblCellMar>
        <w:tblLook w:val="04A0" w:firstRow="1" w:lastRow="0" w:firstColumn="1" w:lastColumn="0" w:noHBand="0" w:noVBand="1"/>
      </w:tblPr>
      <w:tblGrid>
        <w:gridCol w:w="9639"/>
      </w:tblGrid>
      <w:tr w:rsidR="00997F82" w:rsidRPr="00922622" w14:paraId="2ED7A73C" w14:textId="77777777" w:rsidTr="003A5D92">
        <w:tc>
          <w:tcPr>
            <w:tcW w:w="9639" w:type="dxa"/>
            <w:shd w:val="clear" w:color="auto" w:fill="FFFFCC"/>
          </w:tcPr>
          <w:p w14:paraId="07464BD4" w14:textId="77777777" w:rsidR="00997F82" w:rsidRPr="003F3414" w:rsidRDefault="00997F82" w:rsidP="00696061">
            <w:pPr>
              <w:pStyle w:val="Default"/>
              <w:spacing w:before="120" w:after="120"/>
              <w:jc w:val="both"/>
              <w:rPr>
                <w:b/>
                <w:szCs w:val="20"/>
              </w:rPr>
            </w:pPr>
            <w:r w:rsidRPr="003F3414">
              <w:rPr>
                <w:szCs w:val="20"/>
              </w:rPr>
              <w:t>Upozorňujeme žiadateľov, aby priebežne sledovali vyššie uvedené webové sídlo MAS, kde budú v prípade potreby zverejňované aktuálne informácie súvisiace s vyhlásenou výzvou.</w:t>
            </w:r>
          </w:p>
        </w:tc>
      </w:tr>
    </w:tbl>
    <w:p w14:paraId="22376A83" w14:textId="77777777" w:rsidR="00997F82" w:rsidRPr="00696061" w:rsidRDefault="00997F82" w:rsidP="00FF6C9B">
      <w:pPr>
        <w:spacing w:before="240" w:after="240" w:line="240" w:lineRule="auto"/>
        <w:jc w:val="both"/>
        <w:rPr>
          <w:rFonts w:ascii="Arial" w:hAnsi="Arial" w:cs="Arial"/>
          <w:sz w:val="20"/>
        </w:rPr>
      </w:pPr>
    </w:p>
    <w:tbl>
      <w:tblPr>
        <w:tblStyle w:val="Mriekatabuky"/>
        <w:tblW w:w="9639" w:type="dxa"/>
        <w:tblInd w:w="-5" w:type="dxa"/>
        <w:shd w:val="clear" w:color="auto" w:fill="9CC2E5" w:themeFill="accent1" w:themeFillTint="99"/>
        <w:tblLook w:val="04A0" w:firstRow="1" w:lastRow="0" w:firstColumn="1" w:lastColumn="0" w:noHBand="0" w:noVBand="1"/>
      </w:tblPr>
      <w:tblGrid>
        <w:gridCol w:w="9639"/>
      </w:tblGrid>
      <w:tr w:rsidR="00997F82" w:rsidRPr="00F616B1" w14:paraId="20E84510" w14:textId="77777777" w:rsidTr="003A5D92">
        <w:tc>
          <w:tcPr>
            <w:tcW w:w="9639" w:type="dxa"/>
            <w:shd w:val="clear" w:color="auto" w:fill="9CC2E5" w:themeFill="accent1" w:themeFillTint="99"/>
          </w:tcPr>
          <w:p w14:paraId="42FDE288" w14:textId="77777777" w:rsidR="00997F82" w:rsidRPr="00F616B1" w:rsidRDefault="00997F82" w:rsidP="00997F82">
            <w:pPr>
              <w:pStyle w:val="Odsekzoznamu"/>
              <w:numPr>
                <w:ilvl w:val="0"/>
                <w:numId w:val="38"/>
              </w:numPr>
              <w:spacing w:before="120" w:after="120" w:line="240" w:lineRule="auto"/>
              <w:contextualSpacing w:val="0"/>
              <w:rPr>
                <w:rFonts w:ascii="Arial" w:hAnsi="Arial" w:cs="Arial"/>
                <w:b/>
                <w:color w:val="FFFFFF" w:themeColor="background1"/>
                <w:szCs w:val="24"/>
                <w:shd w:val="clear" w:color="auto" w:fill="ACB9CA" w:themeFill="text2" w:themeFillTint="66"/>
              </w:rPr>
            </w:pPr>
            <w:r w:rsidRPr="00F616B1">
              <w:rPr>
                <w:rFonts w:ascii="Arial" w:hAnsi="Arial" w:cs="Arial"/>
                <w:b/>
                <w:color w:val="FFFFFF" w:themeColor="background1"/>
                <w:szCs w:val="24"/>
                <w:shd w:val="clear" w:color="auto" w:fill="ACB9CA" w:themeFill="text2" w:themeFillTint="66"/>
              </w:rPr>
              <w:t>Prílohy výzvy</w:t>
            </w:r>
          </w:p>
        </w:tc>
      </w:tr>
    </w:tbl>
    <w:p w14:paraId="09AE3F7F" w14:textId="2959468C"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Formulár </w:t>
      </w:r>
      <w:proofErr w:type="spellStart"/>
      <w:r w:rsidRPr="003F3414">
        <w:rPr>
          <w:rFonts w:ascii="Arial" w:hAnsi="Arial" w:cs="Arial"/>
          <w:bCs/>
          <w:iCs/>
          <w:sz w:val="20"/>
          <w:szCs w:val="19"/>
        </w:rPr>
        <w:t>ŽoPr</w:t>
      </w:r>
      <w:proofErr w:type="spellEnd"/>
      <w:r w:rsidRPr="003F3414">
        <w:rPr>
          <w:rFonts w:ascii="Arial" w:hAnsi="Arial" w:cs="Arial"/>
          <w:bCs/>
          <w:iCs/>
          <w:sz w:val="20"/>
          <w:szCs w:val="19"/>
        </w:rPr>
        <w:t xml:space="preserve"> (vrátane </w:t>
      </w:r>
      <w:r>
        <w:rPr>
          <w:rFonts w:ascii="Arial" w:hAnsi="Arial" w:cs="Arial"/>
          <w:bCs/>
          <w:iCs/>
          <w:sz w:val="20"/>
          <w:szCs w:val="19"/>
        </w:rPr>
        <w:t xml:space="preserve">záväzných formulárov </w:t>
      </w:r>
      <w:r w:rsidRPr="003F3414">
        <w:rPr>
          <w:rFonts w:ascii="Arial" w:hAnsi="Arial" w:cs="Arial"/>
          <w:bCs/>
          <w:iCs/>
          <w:sz w:val="20"/>
          <w:szCs w:val="19"/>
        </w:rPr>
        <w:t>príloh</w:t>
      </w:r>
      <w:r>
        <w:rPr>
          <w:rFonts w:ascii="Arial" w:hAnsi="Arial" w:cs="Arial"/>
          <w:bCs/>
          <w:iCs/>
          <w:sz w:val="20"/>
          <w:szCs w:val="19"/>
        </w:rPr>
        <w:t xml:space="preserve"> </w:t>
      </w:r>
      <w:proofErr w:type="spellStart"/>
      <w:r w:rsidR="002F3108">
        <w:rPr>
          <w:rFonts w:ascii="Arial" w:hAnsi="Arial" w:cs="Arial"/>
          <w:bCs/>
          <w:iCs/>
          <w:sz w:val="20"/>
          <w:szCs w:val="19"/>
        </w:rPr>
        <w:t>Ž</w:t>
      </w:r>
      <w:r>
        <w:rPr>
          <w:rFonts w:ascii="Arial" w:hAnsi="Arial" w:cs="Arial"/>
          <w:bCs/>
          <w:iCs/>
          <w:sz w:val="20"/>
          <w:szCs w:val="19"/>
        </w:rPr>
        <w:t>oPr</w:t>
      </w:r>
      <w:proofErr w:type="spellEnd"/>
      <w:r w:rsidRPr="003F3414">
        <w:rPr>
          <w:rFonts w:ascii="Arial" w:hAnsi="Arial" w:cs="Arial"/>
          <w:bCs/>
          <w:iCs/>
          <w:sz w:val="20"/>
          <w:szCs w:val="19"/>
        </w:rPr>
        <w:t>),</w:t>
      </w:r>
    </w:p>
    <w:p w14:paraId="7CC6A5F4" w14:textId="74DFD295"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Špecifikácia rozsahu oprávnen</w:t>
      </w:r>
      <w:r w:rsidR="008E170C">
        <w:rPr>
          <w:rFonts w:ascii="Arial" w:hAnsi="Arial" w:cs="Arial"/>
          <w:bCs/>
          <w:iCs/>
          <w:sz w:val="20"/>
          <w:szCs w:val="19"/>
        </w:rPr>
        <w:t>ej</w:t>
      </w:r>
      <w:r w:rsidRPr="003F3414">
        <w:rPr>
          <w:rFonts w:ascii="Arial" w:hAnsi="Arial" w:cs="Arial"/>
          <w:bCs/>
          <w:iCs/>
          <w:sz w:val="20"/>
          <w:szCs w:val="19"/>
        </w:rPr>
        <w:t xml:space="preserve"> aktiv</w:t>
      </w:r>
      <w:r w:rsidR="008E170C">
        <w:rPr>
          <w:rFonts w:ascii="Arial" w:hAnsi="Arial" w:cs="Arial"/>
          <w:bCs/>
          <w:iCs/>
          <w:sz w:val="20"/>
          <w:szCs w:val="19"/>
        </w:rPr>
        <w:t>i</w:t>
      </w:r>
      <w:r w:rsidRPr="003F3414">
        <w:rPr>
          <w:rFonts w:ascii="Arial" w:hAnsi="Arial" w:cs="Arial"/>
          <w:bCs/>
          <w:iCs/>
          <w:sz w:val="20"/>
          <w:szCs w:val="19"/>
        </w:rPr>
        <w:t>t</w:t>
      </w:r>
      <w:r w:rsidR="008E170C">
        <w:rPr>
          <w:rFonts w:ascii="Arial" w:hAnsi="Arial" w:cs="Arial"/>
          <w:bCs/>
          <w:iCs/>
          <w:sz w:val="20"/>
          <w:szCs w:val="19"/>
        </w:rPr>
        <w:t>y</w:t>
      </w:r>
      <w:r w:rsidRPr="003F3414">
        <w:rPr>
          <w:rFonts w:ascii="Arial" w:hAnsi="Arial" w:cs="Arial"/>
          <w:bCs/>
          <w:iCs/>
          <w:sz w:val="20"/>
          <w:szCs w:val="19"/>
        </w:rPr>
        <w:t xml:space="preserve"> a oprávnených výdavkov,</w:t>
      </w:r>
    </w:p>
    <w:p w14:paraId="6BD97208" w14:textId="77777777" w:rsidR="00997F82" w:rsidRPr="003F3414"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Zoznam merateľných ukazovateľov,</w:t>
      </w:r>
    </w:p>
    <w:p w14:paraId="0FF8886E" w14:textId="31EDAD6A" w:rsidR="00997F82" w:rsidRPr="005A3DB8" w:rsidRDefault="00997F82" w:rsidP="00595B92">
      <w:pPr>
        <w:pStyle w:val="Odsekzoznamu"/>
        <w:numPr>
          <w:ilvl w:val="0"/>
          <w:numId w:val="2"/>
        </w:numPr>
        <w:spacing w:before="120" w:after="0" w:line="240" w:lineRule="auto"/>
        <w:ind w:left="568" w:hanging="284"/>
        <w:contextualSpacing w:val="0"/>
        <w:rPr>
          <w:rFonts w:ascii="Arial" w:hAnsi="Arial" w:cs="Arial"/>
          <w:bCs/>
          <w:iCs/>
          <w:sz w:val="20"/>
          <w:szCs w:val="19"/>
        </w:rPr>
      </w:pPr>
      <w:r w:rsidRPr="003F3414">
        <w:rPr>
          <w:rFonts w:ascii="Arial" w:hAnsi="Arial" w:cs="Arial"/>
          <w:bCs/>
          <w:iCs/>
          <w:sz w:val="20"/>
          <w:szCs w:val="19"/>
        </w:rPr>
        <w:t xml:space="preserve">Kritériá pre výber </w:t>
      </w:r>
      <w:proofErr w:type="spellStart"/>
      <w:r w:rsidRPr="003F3414">
        <w:rPr>
          <w:rFonts w:ascii="Arial" w:hAnsi="Arial" w:cs="Arial"/>
          <w:bCs/>
          <w:iCs/>
          <w:sz w:val="20"/>
          <w:szCs w:val="19"/>
        </w:rPr>
        <w:t>projektov</w:t>
      </w:r>
      <w:r>
        <w:rPr>
          <w:rFonts w:ascii="Arial" w:hAnsi="Arial" w:cs="Arial"/>
          <w:bCs/>
          <w:iCs/>
          <w:sz w:val="20"/>
          <w:szCs w:val="19"/>
        </w:rPr>
        <w:t>.</w:t>
      </w:r>
      <w:r w:rsidR="00F31AD4">
        <w:rPr>
          <w:rFonts w:ascii="Arial" w:hAnsi="Arial" w:cs="Arial"/>
          <w:bCs/>
          <w:iCs/>
          <w:sz w:val="20"/>
          <w:szCs w:val="19"/>
        </w:rPr>
        <w:t>s</w:t>
      </w:r>
      <w:proofErr w:type="spellEnd"/>
    </w:p>
    <w:sectPr w:rsidR="00997F82" w:rsidRPr="005A3DB8" w:rsidSect="00016DEA">
      <w:headerReference w:type="default" r:id="rId20"/>
      <w:footerReference w:type="default" r:id="rId21"/>
      <w:headerReference w:type="first" r:id="rId22"/>
      <w:footerReference w:type="first" r:id="rId23"/>
      <w:pgSz w:w="11906" w:h="16838"/>
      <w:pgMar w:top="1134" w:right="1133"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25C22" w14:textId="77777777" w:rsidR="004B467E" w:rsidRDefault="004B467E" w:rsidP="00997F82">
      <w:pPr>
        <w:spacing w:after="0" w:line="240" w:lineRule="auto"/>
      </w:pPr>
      <w:r>
        <w:separator/>
      </w:r>
    </w:p>
  </w:endnote>
  <w:endnote w:type="continuationSeparator" w:id="0">
    <w:p w14:paraId="4D429B0E" w14:textId="77777777" w:rsidR="004B467E" w:rsidRDefault="004B467E" w:rsidP="00997F82">
      <w:pPr>
        <w:spacing w:after="0" w:line="240" w:lineRule="auto"/>
      </w:pPr>
      <w:r>
        <w:continuationSeparator/>
      </w:r>
    </w:p>
  </w:endnote>
  <w:endnote w:type="continuationNotice" w:id="1">
    <w:p w14:paraId="235BC63A" w14:textId="77777777" w:rsidR="004B467E" w:rsidRDefault="004B46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446845"/>
      <w:docPartObj>
        <w:docPartGallery w:val="Page Numbers (Bottom of Page)"/>
        <w:docPartUnique/>
      </w:docPartObj>
    </w:sdtPr>
    <w:sdtEndPr>
      <w:rPr>
        <w:rFonts w:ascii="Arial" w:hAnsi="Arial" w:cs="Arial"/>
        <w:sz w:val="20"/>
        <w:szCs w:val="20"/>
      </w:rPr>
    </w:sdtEndPr>
    <w:sdtContent>
      <w:p w14:paraId="03C91844" w14:textId="79DF4F60" w:rsidR="00A63A5B" w:rsidRPr="000B630C" w:rsidRDefault="00A63A5B">
        <w:pPr>
          <w:pStyle w:val="Pta"/>
          <w:jc w:val="right"/>
          <w:rPr>
            <w:rFonts w:ascii="Arial" w:hAnsi="Arial" w:cs="Arial"/>
            <w:sz w:val="20"/>
            <w:szCs w:val="20"/>
          </w:rPr>
        </w:pPr>
        <w:r w:rsidRPr="000B630C">
          <w:rPr>
            <w:rFonts w:ascii="Arial" w:hAnsi="Arial" w:cs="Arial"/>
            <w:sz w:val="20"/>
            <w:szCs w:val="20"/>
          </w:rPr>
          <w:fldChar w:fldCharType="begin"/>
        </w:r>
        <w:r w:rsidRPr="000B630C">
          <w:rPr>
            <w:rFonts w:ascii="Arial" w:hAnsi="Arial" w:cs="Arial"/>
            <w:sz w:val="20"/>
            <w:szCs w:val="20"/>
          </w:rPr>
          <w:instrText>PAGE   \* MERGEFORMAT</w:instrText>
        </w:r>
        <w:r w:rsidRPr="000B630C">
          <w:rPr>
            <w:rFonts w:ascii="Arial" w:hAnsi="Arial" w:cs="Arial"/>
            <w:sz w:val="20"/>
            <w:szCs w:val="20"/>
          </w:rPr>
          <w:fldChar w:fldCharType="separate"/>
        </w:r>
        <w:r w:rsidR="00F31AD4">
          <w:rPr>
            <w:rFonts w:ascii="Arial" w:hAnsi="Arial" w:cs="Arial"/>
            <w:noProof/>
            <w:sz w:val="20"/>
            <w:szCs w:val="20"/>
          </w:rPr>
          <w:t>2</w:t>
        </w:r>
        <w:r w:rsidR="00F31AD4">
          <w:rPr>
            <w:rFonts w:ascii="Arial" w:hAnsi="Arial" w:cs="Arial"/>
            <w:noProof/>
            <w:sz w:val="20"/>
            <w:szCs w:val="20"/>
          </w:rPr>
          <w:t>3</w:t>
        </w:r>
        <w:r w:rsidRPr="000B630C">
          <w:rPr>
            <w:rFonts w:ascii="Arial" w:hAnsi="Arial"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01C13" w14:textId="11EC434C" w:rsidR="00A63A5B" w:rsidRDefault="00A63A5B" w:rsidP="00DD3EE2">
    <w:pPr>
      <w:pStyle w:val="Pta"/>
      <w:jc w:val="right"/>
    </w:pPr>
    <w:r w:rsidRPr="00627EA3">
      <w:rPr>
        <w:noProof/>
      </w:rPr>
      <mc:AlternateContent>
        <mc:Choice Requires="wps">
          <w:drawing>
            <wp:anchor distT="0" distB="0" distL="114300" distR="114300" simplePos="0" relativeHeight="251659264" behindDoc="0" locked="0" layoutInCell="1" allowOverlap="1" wp14:anchorId="2E6B75A8" wp14:editId="6B8D7942">
              <wp:simplePos x="0" y="0"/>
              <wp:positionH relativeFrom="column">
                <wp:posOffset>-4445</wp:posOffset>
              </wp:positionH>
              <wp:positionV relativeFrom="paragraph">
                <wp:posOffset>151130</wp:posOffset>
              </wp:positionV>
              <wp:extent cx="5762625" cy="9525"/>
              <wp:effectExtent l="57150" t="38100" r="47625" b="85725"/>
              <wp:wrapNone/>
              <wp:docPr id="14" name="Rovná spojnica 14"/>
              <wp:cNvGraphicFramePr/>
              <a:graphic xmlns:a="http://schemas.openxmlformats.org/drawingml/2006/main">
                <a:graphicData uri="http://schemas.microsoft.com/office/word/2010/wordprocessingShape">
                  <wps:wsp>
                    <wps:cNvCnPr/>
                    <wps:spPr>
                      <a:xfrm flipV="1">
                        <a:off x="0" y="0"/>
                        <a:ext cx="5762625" cy="9525"/>
                      </a:xfrm>
                      <a:prstGeom prst="line">
                        <a:avLst/>
                      </a:prstGeom>
                      <a:ln>
                        <a:solidFill>
                          <a:schemeClr val="tx2">
                            <a:lumMod val="60000"/>
                            <a:lumOff val="40000"/>
                          </a:schemeClr>
                        </a:solidFill>
                      </a:ln>
                    </wps:spPr>
                    <wps:style>
                      <a:lnRef idx="3">
                        <a:schemeClr val="accent4"/>
                      </a:lnRef>
                      <a:fillRef idx="0">
                        <a:schemeClr val="accent4"/>
                      </a:fillRef>
                      <a:effectRef idx="2">
                        <a:schemeClr val="accent4"/>
                      </a:effectRef>
                      <a:fontRef idx="minor">
                        <a:schemeClr val="tx1"/>
                      </a:fontRef>
                    </wps:style>
                    <wps:bodyPr/>
                  </wps:wsp>
                </a:graphicData>
              </a:graphic>
            </wp:anchor>
          </w:drawing>
        </mc:Choice>
        <mc:Fallback>
          <w:pict>
            <v:line w14:anchorId="1D014CBC" id="Rovná spojnica 14"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" strokecolor="#8496b0 [1951]" strokeweight="1.5pt">
              <v:stroke joinstyle="miter"/>
            </v:line>
          </w:pict>
        </mc:Fallback>
      </mc:AlternateContent>
    </w:r>
    <w:r>
      <w:t xml:space="preserve"> </w:t>
    </w:r>
  </w:p>
  <w:p w14:paraId="3CA1F6CB" w14:textId="77777777" w:rsidR="00A63A5B" w:rsidRDefault="00A63A5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AC47C" w14:textId="77777777" w:rsidR="004B467E" w:rsidRDefault="004B467E" w:rsidP="00997F82">
      <w:pPr>
        <w:spacing w:after="0" w:line="240" w:lineRule="auto"/>
      </w:pPr>
      <w:r>
        <w:separator/>
      </w:r>
    </w:p>
  </w:footnote>
  <w:footnote w:type="continuationSeparator" w:id="0">
    <w:p w14:paraId="4E50B524" w14:textId="77777777" w:rsidR="004B467E" w:rsidRDefault="004B467E" w:rsidP="00997F82">
      <w:pPr>
        <w:spacing w:after="0" w:line="240" w:lineRule="auto"/>
      </w:pPr>
      <w:r>
        <w:continuationSeparator/>
      </w:r>
    </w:p>
  </w:footnote>
  <w:footnote w:type="continuationNotice" w:id="1">
    <w:p w14:paraId="45653C23" w14:textId="77777777" w:rsidR="004B467E" w:rsidRDefault="004B467E">
      <w:pPr>
        <w:spacing w:after="0" w:line="240" w:lineRule="auto"/>
      </w:pPr>
    </w:p>
  </w:footnote>
  <w:footnote w:id="2">
    <w:p w14:paraId="47A44B95" w14:textId="24C4164F" w:rsidR="00A63A5B" w:rsidRPr="00FA7A1A" w:rsidRDefault="00A63A5B" w:rsidP="00FA7A1A">
      <w:pPr>
        <w:pStyle w:val="Textpoznmkypodiarou"/>
        <w:ind w:left="284" w:hanging="284"/>
        <w:jc w:val="both"/>
        <w:rPr>
          <w:rFonts w:ascii="Arial" w:hAnsi="Arial" w:cs="Arial"/>
          <w:sz w:val="16"/>
          <w:szCs w:val="16"/>
        </w:rPr>
      </w:pPr>
      <w:r w:rsidRPr="00F422EE">
        <w:rPr>
          <w:rStyle w:val="Odkaznapoznmkupodiarou"/>
          <w:rFonts w:ascii="Arial" w:hAnsi="Arial" w:cs="Arial"/>
          <w:sz w:val="16"/>
          <w:szCs w:val="16"/>
        </w:rPr>
        <w:footnoteRef/>
      </w:r>
      <w:r w:rsidRPr="00FA7A1A">
        <w:rPr>
          <w:rFonts w:ascii="Arial" w:hAnsi="Arial" w:cs="Arial"/>
          <w:sz w:val="16"/>
          <w:szCs w:val="16"/>
        </w:rPr>
        <w:tab/>
        <w:t>V prípade vyplácania príspevku systémom refundácie, resp. v prípade, že posledná časť príspevku je vyplácaná systémom refundácie, je užívateľ povinný do 9 mesiacov od nadobudnutia účinnosti zmluvy o poskytnutí prostriedkov predložiť žiadosť o platbu – poskytnutie predfinancovania, nie žiadosť o platbu – zúčtovanie predfinancovania, ktorá v takom prípade plní úlohu záverečnej žiadosti o platbu.</w:t>
      </w:r>
    </w:p>
  </w:footnote>
  <w:footnote w:id="3">
    <w:p w14:paraId="75372597" w14:textId="58F7A4E1" w:rsidR="00A63A5B" w:rsidRPr="006C5157" w:rsidRDefault="00A63A5B" w:rsidP="00FF6C9B">
      <w:pPr>
        <w:pStyle w:val="Textpoznmkypodiarou"/>
        <w:ind w:left="284" w:hanging="284"/>
        <w:jc w:val="both"/>
        <w:rPr>
          <w:rFonts w:ascii="Arial Narrow" w:hAnsi="Arial Narrow" w:cs="Arial"/>
          <w:sz w:val="16"/>
          <w:szCs w:val="16"/>
        </w:rPr>
      </w:pPr>
      <w:r w:rsidRPr="006C5157">
        <w:rPr>
          <w:rStyle w:val="Odkaznapoznmkupodiarou"/>
          <w:rFonts w:ascii="Arial Narrow" w:hAnsi="Arial Narrow" w:cs="Arial"/>
          <w:sz w:val="16"/>
          <w:szCs w:val="16"/>
        </w:rPr>
        <w:footnoteRef/>
      </w:r>
      <w:r w:rsidRPr="006C5157">
        <w:rPr>
          <w:rFonts w:ascii="Arial Narrow" w:hAnsi="Arial Narrow" w:cs="Arial"/>
          <w:sz w:val="16"/>
          <w:szCs w:val="16"/>
        </w:rPr>
        <w:tab/>
      </w:r>
      <w:r w:rsidRPr="006C5157">
        <w:rPr>
          <w:rFonts w:ascii="Arial Narrow" w:hAnsi="Arial Narrow" w:cs="Arial"/>
          <w:sz w:val="16"/>
          <w:szCs w:val="16"/>
        </w:rPr>
        <w:t>Zákon č. 292/2014 Z. z. o príspevku poskytovanom z európskych štrukturálnych a investičných fondov a o zmene a doplnení niektorých zákonov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294C2" w14:textId="77777777" w:rsidR="00557D28" w:rsidRDefault="00557D28">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DF69E" w14:textId="2026B327" w:rsidR="00A63A5B" w:rsidRPr="001F013A" w:rsidRDefault="00A63A5B" w:rsidP="00DD3EE2">
    <w:pPr>
      <w:pStyle w:val="Hlavika"/>
      <w:rPr>
        <w:rFonts w:ascii="Arial Narrow" w:hAnsi="Arial Narrow"/>
        <w:sz w:val="20"/>
      </w:rPr>
    </w:pPr>
    <w:r>
      <w:rPr>
        <w:rFonts w:ascii="Arial Narrow" w:hAnsi="Arial Narrow"/>
        <w:noProof/>
        <w:sz w:val="20"/>
      </w:rPr>
      <w:drawing>
        <wp:anchor distT="0" distB="0" distL="114300" distR="114300" simplePos="0" relativeHeight="251666432" behindDoc="1" locked="0" layoutInCell="1" allowOverlap="1" wp14:anchorId="450491DC" wp14:editId="18E02316">
          <wp:simplePos x="0" y="0"/>
          <wp:positionH relativeFrom="margin">
            <wp:align>left</wp:align>
          </wp:positionH>
          <wp:positionV relativeFrom="paragraph">
            <wp:posOffset>-114935</wp:posOffset>
          </wp:positionV>
          <wp:extent cx="1140460" cy="389255"/>
          <wp:effectExtent l="0" t="0" r="2540" b="0"/>
          <wp:wrapTight wrapText="bothSides">
            <wp:wrapPolygon edited="0">
              <wp:start x="0" y="0"/>
              <wp:lineTo x="0" y="20085"/>
              <wp:lineTo x="21287" y="20085"/>
              <wp:lineTo x="21287" y="0"/>
              <wp:lineTo x="0" y="0"/>
            </wp:wrapPolygon>
          </wp:wrapTight>
          <wp:docPr id="5" name="Obrázok 5"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2" descr="Obrázok, na ktorom je text&#10;&#10;Automaticky generovaný popis"/>
                  <pic:cNvPicPr/>
                </pic:nvPicPr>
                <pic:blipFill>
                  <a:blip r:embed="rId1">
                    <a:extLst>
                      <a:ext uri="{28A0092B-C50C-407E-A947-70E740481C1C}">
                        <a14:useLocalDpi xmlns:a14="http://schemas.microsoft.com/office/drawing/2010/main" val="0"/>
                      </a:ext>
                    </a:extLst>
                  </a:blip>
                  <a:stretch>
                    <a:fillRect/>
                  </a:stretch>
                </pic:blipFill>
                <pic:spPr>
                  <a:xfrm>
                    <a:off x="0" y="0"/>
                    <a:ext cx="1140460" cy="38925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1" locked="0" layoutInCell="1" allowOverlap="1" wp14:anchorId="7A07539D" wp14:editId="7578862E">
          <wp:simplePos x="0" y="0"/>
          <wp:positionH relativeFrom="column">
            <wp:posOffset>2468245</wp:posOffset>
          </wp:positionH>
          <wp:positionV relativeFrom="paragraph">
            <wp:posOffset>-76835</wp:posOffset>
          </wp:positionV>
          <wp:extent cx="1691005" cy="390525"/>
          <wp:effectExtent l="0" t="0" r="4445" b="9525"/>
          <wp:wrapTight wrapText="bothSides">
            <wp:wrapPolygon edited="0">
              <wp:start x="0" y="0"/>
              <wp:lineTo x="0" y="13698"/>
              <wp:lineTo x="2677" y="16859"/>
              <wp:lineTo x="2677" y="21073"/>
              <wp:lineTo x="15573" y="21073"/>
              <wp:lineTo x="16303" y="16859"/>
              <wp:lineTo x="21413" y="11590"/>
              <wp:lineTo x="21413" y="6322"/>
              <wp:lineTo x="11680" y="0"/>
              <wp:lineTo x="0" y="0"/>
            </wp:wrapPolygon>
          </wp:wrapTight>
          <wp:docPr id="6" name="Obrázok 6" descr="cid:image001.png@01D6F2FC.E4E93F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id:image001.png@01D6F2FC.E4E93F2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691005" cy="390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C2F1F">
      <w:rPr>
        <w:rFonts w:ascii="Arial Narrow" w:hAnsi="Arial Narrow"/>
        <w:noProof/>
        <w:sz w:val="20"/>
      </w:rPr>
      <w:drawing>
        <wp:anchor distT="0" distB="0" distL="114300" distR="114300" simplePos="0" relativeHeight="251660288" behindDoc="1" locked="0" layoutInCell="1" allowOverlap="1" wp14:anchorId="4A2897DF" wp14:editId="12571A62">
          <wp:simplePos x="0" y="0"/>
          <wp:positionH relativeFrom="column">
            <wp:posOffset>1551305</wp:posOffset>
          </wp:positionH>
          <wp:positionV relativeFrom="paragraph">
            <wp:posOffset>-92075</wp:posOffset>
          </wp:positionV>
          <wp:extent cx="561975" cy="471170"/>
          <wp:effectExtent l="0" t="0" r="9525" b="5080"/>
          <wp:wrapTight wrapText="bothSides">
            <wp:wrapPolygon edited="0">
              <wp:start x="2197" y="0"/>
              <wp:lineTo x="0" y="13973"/>
              <wp:lineTo x="0" y="19213"/>
              <wp:lineTo x="4393" y="20960"/>
              <wp:lineTo x="16108" y="20960"/>
              <wp:lineTo x="21234" y="19213"/>
              <wp:lineTo x="21234" y="13973"/>
              <wp:lineTo x="17573" y="13973"/>
              <wp:lineTo x="19769" y="9606"/>
              <wp:lineTo x="19037" y="0"/>
              <wp:lineTo x="2197" y="0"/>
            </wp:wrapPolygon>
          </wp:wrapTight>
          <wp:docPr id="11" name="Obrázok 1" descr="logo IROP 2014-2020_verzia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IROP 2014-2020_verzia 0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471170"/>
                  </a:xfrm>
                  <a:prstGeom prst="rect">
                    <a:avLst/>
                  </a:prstGeom>
                  <a:noFill/>
                  <a:ln>
                    <a:noFill/>
                  </a:ln>
                </pic:spPr>
              </pic:pic>
            </a:graphicData>
          </a:graphic>
        </wp:anchor>
      </w:drawing>
    </w:r>
    <w:r w:rsidRPr="004C2F1F">
      <w:rPr>
        <w:rFonts w:ascii="Arial Narrow" w:hAnsi="Arial Narrow"/>
        <w:noProof/>
        <w:sz w:val="20"/>
      </w:rPr>
      <w:drawing>
        <wp:anchor distT="0" distB="0" distL="114300" distR="114300" simplePos="0" relativeHeight="251662336" behindDoc="1" locked="0" layoutInCell="1" allowOverlap="1" wp14:anchorId="4AAE4C0E" wp14:editId="16056665">
          <wp:simplePos x="0" y="0"/>
          <wp:positionH relativeFrom="column">
            <wp:posOffset>4157980</wp:posOffset>
          </wp:positionH>
          <wp:positionV relativeFrom="paragraph">
            <wp:posOffset>-78105</wp:posOffset>
          </wp:positionV>
          <wp:extent cx="1638300" cy="457200"/>
          <wp:effectExtent l="0" t="0" r="0" b="0"/>
          <wp:wrapTight wrapText="bothSides">
            <wp:wrapPolygon edited="0">
              <wp:start x="0" y="0"/>
              <wp:lineTo x="0" y="20700"/>
              <wp:lineTo x="21349" y="20700"/>
              <wp:lineTo x="21349" y="0"/>
              <wp:lineTo x="0" y="0"/>
            </wp:wrapPolygon>
          </wp:wrapTight>
          <wp:docPr id="12" name="Obrázok 2" descr="http://www.euroregion-tatry.eu/_pliki/flaga_UE+unia_europejska_EFRR_z_lewej_SK%20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uroregion-tatry.eu/_pliki/flaga_UE+unia_europejska_EFRR_z_lewej_SK%20small.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38300" cy="457200"/>
                  </a:xfrm>
                  <a:prstGeom prst="rect">
                    <a:avLst/>
                  </a:prstGeom>
                  <a:noFill/>
                  <a:ln>
                    <a:noFill/>
                  </a:ln>
                </pic:spPr>
              </pic:pic>
            </a:graphicData>
          </a:graphic>
        </wp:anchor>
      </w:drawing>
    </w:r>
  </w:p>
  <w:p w14:paraId="4E4AC70A" w14:textId="242913B7" w:rsidR="00A63A5B" w:rsidRDefault="00A63A5B" w:rsidP="00DD3EE2">
    <w:pPr>
      <w:pStyle w:val="Hlavika"/>
    </w:pPr>
  </w:p>
  <w:p w14:paraId="25C2BAF4" w14:textId="54A9B0A4" w:rsidR="00A63A5B" w:rsidRPr="00FC401E" w:rsidRDefault="00A63A5B" w:rsidP="00DD3EE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859F7"/>
    <w:multiLevelType w:val="multilevel"/>
    <w:tmpl w:val="D6A6487C"/>
    <w:lvl w:ilvl="0">
      <w:start w:val="1"/>
      <w:numFmt w:val="none"/>
      <w:suff w:val="nothing"/>
      <w:lvlText w:val=""/>
      <w:lvlJc w:val="left"/>
      <w:pPr>
        <w:ind w:left="6598"/>
      </w:pPr>
      <w:rPr>
        <w:rFonts w:ascii="Times New Roman" w:hAnsi="Times New Roman" w:cs="Times New Roman"/>
        <w:b/>
        <w:i w:val="0"/>
        <w:caps/>
        <w:smallCaps w:val="0"/>
        <w:sz w:val="22"/>
      </w:rPr>
    </w:lvl>
    <w:lvl w:ilvl="1">
      <w:start w:val="1"/>
      <w:numFmt w:val="none"/>
      <w:suff w:val="nothing"/>
      <w:lvlText w:val=""/>
      <w:lvlJc w:val="left"/>
      <w:pPr>
        <w:ind w:left="6598"/>
      </w:pPr>
      <w:rPr>
        <w:rFonts w:ascii="Times New Roman" w:hAnsi="Times New Roman" w:cs="Times New Roman"/>
        <w:b/>
        <w:i w:val="0"/>
        <w:caps w:val="0"/>
        <w:smallCaps w:val="0"/>
        <w:sz w:val="22"/>
      </w:rPr>
    </w:lvl>
    <w:lvl w:ilvl="2">
      <w:start w:val="1"/>
      <w:numFmt w:val="lowerLetter"/>
      <w:lvlText w:val="(%3)"/>
      <w:lvlJc w:val="left"/>
      <w:pPr>
        <w:tabs>
          <w:tab w:val="num" w:pos="7318"/>
        </w:tabs>
        <w:ind w:left="7318" w:hanging="720"/>
      </w:pPr>
      <w:rPr>
        <w:rFonts w:ascii="Times New Roman" w:hAnsi="Times New Roman" w:cs="Times New Roman"/>
        <w:b w:val="0"/>
        <w:i w:val="0"/>
        <w:sz w:val="22"/>
      </w:rPr>
    </w:lvl>
    <w:lvl w:ilvl="3">
      <w:start w:val="1"/>
      <w:numFmt w:val="lowerRoman"/>
      <w:lvlText w:val="(%4)"/>
      <w:lvlJc w:val="left"/>
      <w:pPr>
        <w:tabs>
          <w:tab w:val="num" w:pos="7318"/>
        </w:tabs>
        <w:ind w:left="7318" w:hanging="720"/>
      </w:pPr>
      <w:rPr>
        <w:rFonts w:cs="Times New Roman" w:hint="default"/>
        <w:b w:val="0"/>
        <w:i w:val="0"/>
        <w:sz w:val="22"/>
      </w:rPr>
    </w:lvl>
    <w:lvl w:ilvl="4">
      <w:start w:val="1"/>
      <w:numFmt w:val="lowerLetter"/>
      <w:lvlText w:val="(%5)"/>
      <w:lvlJc w:val="left"/>
      <w:pPr>
        <w:tabs>
          <w:tab w:val="num" w:pos="8038"/>
        </w:tabs>
        <w:ind w:left="8038" w:hanging="720"/>
      </w:pPr>
      <w:rPr>
        <w:rFonts w:ascii="Times New Roman" w:hAnsi="Times New Roman" w:cs="Times New Roman"/>
        <w:b w:val="0"/>
        <w:i w:val="0"/>
        <w:sz w:val="22"/>
      </w:rPr>
    </w:lvl>
    <w:lvl w:ilvl="5">
      <w:start w:val="1"/>
      <w:numFmt w:val="lowerRoman"/>
      <w:lvlText w:val="(%6)"/>
      <w:lvlJc w:val="left"/>
      <w:pPr>
        <w:tabs>
          <w:tab w:val="num" w:pos="8038"/>
        </w:tabs>
        <w:ind w:left="8038" w:hanging="720"/>
      </w:pPr>
      <w:rPr>
        <w:rFonts w:ascii="Times New Roman" w:hAnsi="Times New Roman" w:cs="Times New Roman"/>
        <w:b w:val="0"/>
        <w:i w:val="0"/>
        <w:sz w:val="22"/>
      </w:rPr>
    </w:lvl>
    <w:lvl w:ilvl="6">
      <w:start w:val="1"/>
      <w:numFmt w:val="upperLetter"/>
      <w:lvlText w:val="(%7)"/>
      <w:lvlJc w:val="left"/>
      <w:pPr>
        <w:tabs>
          <w:tab w:val="num" w:pos="8038"/>
        </w:tabs>
        <w:ind w:left="8038" w:hanging="720"/>
      </w:pPr>
      <w:rPr>
        <w:rFonts w:cs="Times New Roman"/>
      </w:rPr>
    </w:lvl>
    <w:lvl w:ilvl="7">
      <w:start w:val="1"/>
      <w:numFmt w:val="decimal"/>
      <w:lvlText w:val="(%8)"/>
      <w:lvlJc w:val="left"/>
      <w:pPr>
        <w:tabs>
          <w:tab w:val="num" w:pos="7318"/>
        </w:tabs>
        <w:ind w:left="7318" w:hanging="720"/>
      </w:pPr>
      <w:rPr>
        <w:rFonts w:ascii="Times New Roman" w:hAnsi="Times New Roman" w:cs="Times New Roman"/>
        <w:b w:val="0"/>
        <w:i w:val="0"/>
        <w:sz w:val="22"/>
      </w:rPr>
    </w:lvl>
    <w:lvl w:ilvl="8">
      <w:start w:val="1"/>
      <w:numFmt w:val="decimal"/>
      <w:lvlText w:val="(%9)"/>
      <w:lvlJc w:val="left"/>
      <w:pPr>
        <w:tabs>
          <w:tab w:val="num" w:pos="8038"/>
        </w:tabs>
        <w:ind w:left="8038" w:hanging="720"/>
      </w:pPr>
      <w:rPr>
        <w:rFonts w:ascii="Times New Roman" w:hAnsi="Times New Roman" w:cs="Times New Roman"/>
        <w:b w:val="0"/>
        <w:i w:val="0"/>
        <w:sz w:val="22"/>
      </w:rPr>
    </w:lvl>
  </w:abstractNum>
  <w:abstractNum w:abstractNumId="1" w15:restartNumberingAfterBreak="0">
    <w:nsid w:val="03B6031B"/>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2A5237"/>
    <w:multiLevelType w:val="hybridMultilevel"/>
    <w:tmpl w:val="BEEE28C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 w15:restartNumberingAfterBreak="0">
    <w:nsid w:val="06F753BA"/>
    <w:multiLevelType w:val="hybridMultilevel"/>
    <w:tmpl w:val="AB489B84"/>
    <w:lvl w:ilvl="0" w:tplc="FAC4EDA0">
      <w:start w:val="1"/>
      <w:numFmt w:val="decimal"/>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 w15:restartNumberingAfterBreak="0">
    <w:nsid w:val="0ADB2F76"/>
    <w:multiLevelType w:val="hybridMultilevel"/>
    <w:tmpl w:val="19F095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AE5004"/>
    <w:multiLevelType w:val="hybridMultilevel"/>
    <w:tmpl w:val="E446D494"/>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956190"/>
    <w:multiLevelType w:val="hybridMultilevel"/>
    <w:tmpl w:val="59A8E834"/>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41B7B53"/>
    <w:multiLevelType w:val="hybridMultilevel"/>
    <w:tmpl w:val="030E7FC8"/>
    <w:lvl w:ilvl="0" w:tplc="041B0017">
      <w:start w:val="1"/>
      <w:numFmt w:val="lowerLetter"/>
      <w:lvlText w:val="%1)"/>
      <w:lvlJc w:val="left"/>
      <w:pPr>
        <w:ind w:left="1934" w:hanging="360"/>
      </w:pPr>
    </w:lvl>
    <w:lvl w:ilvl="1" w:tplc="041B0019">
      <w:start w:val="1"/>
      <w:numFmt w:val="lowerLetter"/>
      <w:lvlText w:val="%2."/>
      <w:lvlJc w:val="left"/>
      <w:pPr>
        <w:ind w:left="2654" w:hanging="360"/>
      </w:pPr>
    </w:lvl>
    <w:lvl w:ilvl="2" w:tplc="041B001B" w:tentative="1">
      <w:start w:val="1"/>
      <w:numFmt w:val="lowerRoman"/>
      <w:lvlText w:val="%3."/>
      <w:lvlJc w:val="right"/>
      <w:pPr>
        <w:ind w:left="3374" w:hanging="180"/>
      </w:pPr>
    </w:lvl>
    <w:lvl w:ilvl="3" w:tplc="041B000F" w:tentative="1">
      <w:start w:val="1"/>
      <w:numFmt w:val="decimal"/>
      <w:lvlText w:val="%4."/>
      <w:lvlJc w:val="left"/>
      <w:pPr>
        <w:ind w:left="4094" w:hanging="360"/>
      </w:pPr>
    </w:lvl>
    <w:lvl w:ilvl="4" w:tplc="041B0019" w:tentative="1">
      <w:start w:val="1"/>
      <w:numFmt w:val="lowerLetter"/>
      <w:lvlText w:val="%5."/>
      <w:lvlJc w:val="left"/>
      <w:pPr>
        <w:ind w:left="4814" w:hanging="360"/>
      </w:pPr>
    </w:lvl>
    <w:lvl w:ilvl="5" w:tplc="041B001B" w:tentative="1">
      <w:start w:val="1"/>
      <w:numFmt w:val="lowerRoman"/>
      <w:lvlText w:val="%6."/>
      <w:lvlJc w:val="right"/>
      <w:pPr>
        <w:ind w:left="5534" w:hanging="180"/>
      </w:pPr>
    </w:lvl>
    <w:lvl w:ilvl="6" w:tplc="041B000F" w:tentative="1">
      <w:start w:val="1"/>
      <w:numFmt w:val="decimal"/>
      <w:lvlText w:val="%7."/>
      <w:lvlJc w:val="left"/>
      <w:pPr>
        <w:ind w:left="6254" w:hanging="360"/>
      </w:pPr>
    </w:lvl>
    <w:lvl w:ilvl="7" w:tplc="041B0019" w:tentative="1">
      <w:start w:val="1"/>
      <w:numFmt w:val="lowerLetter"/>
      <w:lvlText w:val="%8."/>
      <w:lvlJc w:val="left"/>
      <w:pPr>
        <w:ind w:left="6974" w:hanging="360"/>
      </w:pPr>
    </w:lvl>
    <w:lvl w:ilvl="8" w:tplc="041B001B" w:tentative="1">
      <w:start w:val="1"/>
      <w:numFmt w:val="lowerRoman"/>
      <w:lvlText w:val="%9."/>
      <w:lvlJc w:val="right"/>
      <w:pPr>
        <w:ind w:left="7694" w:hanging="180"/>
      </w:pPr>
    </w:lvl>
  </w:abstractNum>
  <w:abstractNum w:abstractNumId="8" w15:restartNumberingAfterBreak="0">
    <w:nsid w:val="15BD341D"/>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FB3EA6"/>
    <w:multiLevelType w:val="hybridMultilevel"/>
    <w:tmpl w:val="2F24BD1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C76036"/>
    <w:multiLevelType w:val="hybridMultilevel"/>
    <w:tmpl w:val="436A9AD2"/>
    <w:lvl w:ilvl="0" w:tplc="01B28C28">
      <w:start w:val="1"/>
      <w:numFmt w:val="decimal"/>
      <w:lvlText w:val="%1."/>
      <w:lvlJc w:val="left"/>
      <w:pPr>
        <w:ind w:left="502" w:hanging="360"/>
      </w:pPr>
      <w:rPr>
        <w:rFonts w:hint="default"/>
      </w:rPr>
    </w:lvl>
    <w:lvl w:ilvl="1" w:tplc="041B0019">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1" w15:restartNumberingAfterBreak="0">
    <w:nsid w:val="188F6AF7"/>
    <w:multiLevelType w:val="hybridMultilevel"/>
    <w:tmpl w:val="64B2701C"/>
    <w:lvl w:ilvl="0" w:tplc="5D421D06">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2" w15:restartNumberingAfterBreak="0">
    <w:nsid w:val="18953AE7"/>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 w15:restartNumberingAfterBreak="0">
    <w:nsid w:val="1AEE5BF1"/>
    <w:multiLevelType w:val="hybridMultilevel"/>
    <w:tmpl w:val="995623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B3159C0"/>
    <w:multiLevelType w:val="hybridMultilevel"/>
    <w:tmpl w:val="DDA0BEEA"/>
    <w:lvl w:ilvl="0" w:tplc="B006444C">
      <w:start w:val="5"/>
      <w:numFmt w:val="bullet"/>
      <w:lvlText w:val="-"/>
      <w:lvlJc w:val="left"/>
      <w:pPr>
        <w:ind w:left="855" w:hanging="360"/>
      </w:pPr>
      <w:rPr>
        <w:rFonts w:ascii="Arial" w:eastAsia="Trebuchet MS" w:hAnsi="Arial" w:cs="Arial" w:hint="default"/>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15" w15:restartNumberingAfterBreak="0">
    <w:nsid w:val="1B872E99"/>
    <w:multiLevelType w:val="hybridMultilevel"/>
    <w:tmpl w:val="C01C92B6"/>
    <w:lvl w:ilvl="0" w:tplc="041B0017">
      <w:start w:val="1"/>
      <w:numFmt w:val="lowerLetter"/>
      <w:lvlText w:val="%1)"/>
      <w:lvlJc w:val="left"/>
      <w:pPr>
        <w:ind w:left="862" w:hanging="360"/>
      </w:pPr>
    </w:lvl>
    <w:lvl w:ilvl="1" w:tplc="041B0017">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6" w15:restartNumberingAfterBreak="0">
    <w:nsid w:val="1B8D2A76"/>
    <w:multiLevelType w:val="hybridMultilevel"/>
    <w:tmpl w:val="22706A5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31D2A3C0">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C592689"/>
    <w:multiLevelType w:val="hybridMultilevel"/>
    <w:tmpl w:val="FA0A08C4"/>
    <w:lvl w:ilvl="0" w:tplc="DAB4D704">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8" w15:restartNumberingAfterBreak="0">
    <w:nsid w:val="20372059"/>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9" w15:restartNumberingAfterBreak="0">
    <w:nsid w:val="20DD6D75"/>
    <w:multiLevelType w:val="hybridMultilevel"/>
    <w:tmpl w:val="E7C05206"/>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20" w15:restartNumberingAfterBreak="0">
    <w:nsid w:val="21C8213B"/>
    <w:multiLevelType w:val="hybridMultilevel"/>
    <w:tmpl w:val="E7C05206"/>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21" w15:restartNumberingAfterBreak="0">
    <w:nsid w:val="22FE22C5"/>
    <w:multiLevelType w:val="hybridMultilevel"/>
    <w:tmpl w:val="15641D36"/>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230119D8"/>
    <w:multiLevelType w:val="hybridMultilevel"/>
    <w:tmpl w:val="64102566"/>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248F3A55"/>
    <w:multiLevelType w:val="hybridMultilevel"/>
    <w:tmpl w:val="57E69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5684D7B"/>
    <w:multiLevelType w:val="hybridMultilevel"/>
    <w:tmpl w:val="EE04A214"/>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27150978"/>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9803F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7" w15:restartNumberingAfterBreak="0">
    <w:nsid w:val="2A9D1189"/>
    <w:multiLevelType w:val="hybridMultilevel"/>
    <w:tmpl w:val="AFF86956"/>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28" w15:restartNumberingAfterBreak="0">
    <w:nsid w:val="2BA167A4"/>
    <w:multiLevelType w:val="hybridMultilevel"/>
    <w:tmpl w:val="7A80F3A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15:restartNumberingAfterBreak="0">
    <w:nsid w:val="2C224115"/>
    <w:multiLevelType w:val="multilevel"/>
    <w:tmpl w:val="0FA6A52A"/>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Letter"/>
      <w:lvlText w:val="%4."/>
      <w:lvlJc w:val="left"/>
      <w:pPr>
        <w:tabs>
          <w:tab w:val="num" w:pos="1440"/>
        </w:tabs>
        <w:ind w:left="1440" w:hanging="720"/>
      </w:pPr>
      <w:rPr>
        <w:rFonts w:hint="default"/>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30" w15:restartNumberingAfterBreak="0">
    <w:nsid w:val="2CB12B12"/>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DEF783C"/>
    <w:multiLevelType w:val="hybridMultilevel"/>
    <w:tmpl w:val="3610703A"/>
    <w:lvl w:ilvl="0" w:tplc="CF267994">
      <w:start w:val="1"/>
      <w:numFmt w:val="bullet"/>
      <w:lvlText w:val="-"/>
      <w:lvlJc w:val="left"/>
      <w:pPr>
        <w:ind w:left="720" w:hanging="360"/>
      </w:pPr>
      <w:rPr>
        <w:rFonts w:ascii="Arial" w:hAnsi="Aria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2F8B2C6C"/>
    <w:multiLevelType w:val="hybridMultilevel"/>
    <w:tmpl w:val="F3080752"/>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3"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4" w15:restartNumberingAfterBreak="0">
    <w:nsid w:val="34542951"/>
    <w:multiLevelType w:val="hybridMultilevel"/>
    <w:tmpl w:val="80663D8A"/>
    <w:lvl w:ilvl="0" w:tplc="041B001B">
      <w:start w:val="1"/>
      <w:numFmt w:val="lowerRoman"/>
      <w:lvlText w:val="%1."/>
      <w:lvlJc w:val="righ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5" w15:restartNumberingAfterBreak="0">
    <w:nsid w:val="353C0D11"/>
    <w:multiLevelType w:val="hybridMultilevel"/>
    <w:tmpl w:val="019E687E"/>
    <w:lvl w:ilvl="0" w:tplc="CF267994">
      <w:start w:val="1"/>
      <w:numFmt w:val="bullet"/>
      <w:lvlText w:val="-"/>
      <w:lvlJc w:val="left"/>
      <w:pPr>
        <w:ind w:left="1174" w:hanging="360"/>
      </w:pPr>
      <w:rPr>
        <w:rFonts w:ascii="Arial" w:hAnsi="Arial" w:hint="default"/>
        <w:b w:val="0"/>
      </w:rPr>
    </w:lvl>
    <w:lvl w:ilvl="1" w:tplc="041B0003" w:tentative="1">
      <w:start w:val="1"/>
      <w:numFmt w:val="bullet"/>
      <w:lvlText w:val="o"/>
      <w:lvlJc w:val="left"/>
      <w:pPr>
        <w:ind w:left="1894" w:hanging="360"/>
      </w:pPr>
      <w:rPr>
        <w:rFonts w:ascii="Courier New" w:hAnsi="Courier New" w:cs="Courier New" w:hint="default"/>
      </w:rPr>
    </w:lvl>
    <w:lvl w:ilvl="2" w:tplc="041B0005" w:tentative="1">
      <w:start w:val="1"/>
      <w:numFmt w:val="bullet"/>
      <w:lvlText w:val=""/>
      <w:lvlJc w:val="left"/>
      <w:pPr>
        <w:ind w:left="2614" w:hanging="360"/>
      </w:pPr>
      <w:rPr>
        <w:rFonts w:ascii="Wingdings" w:hAnsi="Wingdings" w:hint="default"/>
      </w:rPr>
    </w:lvl>
    <w:lvl w:ilvl="3" w:tplc="041B0001" w:tentative="1">
      <w:start w:val="1"/>
      <w:numFmt w:val="bullet"/>
      <w:lvlText w:val=""/>
      <w:lvlJc w:val="left"/>
      <w:pPr>
        <w:ind w:left="3334" w:hanging="360"/>
      </w:pPr>
      <w:rPr>
        <w:rFonts w:ascii="Symbol" w:hAnsi="Symbol" w:hint="default"/>
      </w:rPr>
    </w:lvl>
    <w:lvl w:ilvl="4" w:tplc="041B0003" w:tentative="1">
      <w:start w:val="1"/>
      <w:numFmt w:val="bullet"/>
      <w:lvlText w:val="o"/>
      <w:lvlJc w:val="left"/>
      <w:pPr>
        <w:ind w:left="4054" w:hanging="360"/>
      </w:pPr>
      <w:rPr>
        <w:rFonts w:ascii="Courier New" w:hAnsi="Courier New" w:cs="Courier New" w:hint="default"/>
      </w:rPr>
    </w:lvl>
    <w:lvl w:ilvl="5" w:tplc="041B0005" w:tentative="1">
      <w:start w:val="1"/>
      <w:numFmt w:val="bullet"/>
      <w:lvlText w:val=""/>
      <w:lvlJc w:val="left"/>
      <w:pPr>
        <w:ind w:left="4774" w:hanging="360"/>
      </w:pPr>
      <w:rPr>
        <w:rFonts w:ascii="Wingdings" w:hAnsi="Wingdings" w:hint="default"/>
      </w:rPr>
    </w:lvl>
    <w:lvl w:ilvl="6" w:tplc="041B0001" w:tentative="1">
      <w:start w:val="1"/>
      <w:numFmt w:val="bullet"/>
      <w:lvlText w:val=""/>
      <w:lvlJc w:val="left"/>
      <w:pPr>
        <w:ind w:left="5494" w:hanging="360"/>
      </w:pPr>
      <w:rPr>
        <w:rFonts w:ascii="Symbol" w:hAnsi="Symbol" w:hint="default"/>
      </w:rPr>
    </w:lvl>
    <w:lvl w:ilvl="7" w:tplc="041B0003" w:tentative="1">
      <w:start w:val="1"/>
      <w:numFmt w:val="bullet"/>
      <w:lvlText w:val="o"/>
      <w:lvlJc w:val="left"/>
      <w:pPr>
        <w:ind w:left="6214" w:hanging="360"/>
      </w:pPr>
      <w:rPr>
        <w:rFonts w:ascii="Courier New" w:hAnsi="Courier New" w:cs="Courier New" w:hint="default"/>
      </w:rPr>
    </w:lvl>
    <w:lvl w:ilvl="8" w:tplc="041B0005" w:tentative="1">
      <w:start w:val="1"/>
      <w:numFmt w:val="bullet"/>
      <w:lvlText w:val=""/>
      <w:lvlJc w:val="left"/>
      <w:pPr>
        <w:ind w:left="6934" w:hanging="360"/>
      </w:pPr>
      <w:rPr>
        <w:rFonts w:ascii="Wingdings" w:hAnsi="Wingdings" w:hint="default"/>
      </w:rPr>
    </w:lvl>
  </w:abstractNum>
  <w:abstractNum w:abstractNumId="36" w15:restartNumberingAfterBreak="0">
    <w:nsid w:val="3A49398E"/>
    <w:multiLevelType w:val="hybridMultilevel"/>
    <w:tmpl w:val="57E69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3AB43DB6"/>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3D3C5617"/>
    <w:multiLevelType w:val="hybridMultilevel"/>
    <w:tmpl w:val="86669282"/>
    <w:lvl w:ilvl="0" w:tplc="9CE23180">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3D756229"/>
    <w:multiLevelType w:val="hybridMultilevel"/>
    <w:tmpl w:val="29B8EFB2"/>
    <w:lvl w:ilvl="0" w:tplc="637A979C">
      <w:start w:val="1"/>
      <w:numFmt w:val="bullet"/>
      <w:lvlText w:val="-"/>
      <w:lvlJc w:val="left"/>
      <w:pPr>
        <w:ind w:left="862" w:hanging="360"/>
      </w:pPr>
      <w:rPr>
        <w:rFonts w:ascii="Times New Roman"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0" w15:restartNumberingAfterBreak="0">
    <w:nsid w:val="3DAE088F"/>
    <w:multiLevelType w:val="hybridMultilevel"/>
    <w:tmpl w:val="3288FA4C"/>
    <w:lvl w:ilvl="0" w:tplc="6FCA0A42">
      <w:start w:val="2"/>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3F1D7B6F"/>
    <w:multiLevelType w:val="hybridMultilevel"/>
    <w:tmpl w:val="285255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3F444202"/>
    <w:multiLevelType w:val="multilevel"/>
    <w:tmpl w:val="71DC7C66"/>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b/>
        <w:color w:val="323E4F" w:themeColor="text2" w:themeShade="BF"/>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F526B5B"/>
    <w:multiLevelType w:val="hybridMultilevel"/>
    <w:tmpl w:val="B38205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4" w15:restartNumberingAfterBreak="0">
    <w:nsid w:val="40A417F2"/>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429F0613"/>
    <w:multiLevelType w:val="hybridMultilevel"/>
    <w:tmpl w:val="89CCC59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43457DD7"/>
    <w:multiLevelType w:val="hybridMultilevel"/>
    <w:tmpl w:val="C77C5548"/>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7" w15:restartNumberingAfterBreak="0">
    <w:nsid w:val="435962C9"/>
    <w:multiLevelType w:val="hybridMultilevel"/>
    <w:tmpl w:val="205E2828"/>
    <w:lvl w:ilvl="0" w:tplc="637A979C">
      <w:start w:val="1"/>
      <w:numFmt w:val="bullet"/>
      <w:lvlText w:val="-"/>
      <w:lvlJc w:val="left"/>
      <w:pPr>
        <w:ind w:left="862" w:hanging="360"/>
      </w:pPr>
      <w:rPr>
        <w:rFonts w:ascii="Times New Roman" w:hAnsi="Times New Roman" w:cs="Times New Roman"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8" w15:restartNumberingAfterBreak="0">
    <w:nsid w:val="43FE3765"/>
    <w:multiLevelType w:val="hybridMultilevel"/>
    <w:tmpl w:val="DF9CEB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440E1BBE"/>
    <w:multiLevelType w:val="multilevel"/>
    <w:tmpl w:val="6C82100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DF4571F"/>
    <w:multiLevelType w:val="multilevel"/>
    <w:tmpl w:val="FD2879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53CB631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556005DC"/>
    <w:multiLevelType w:val="hybridMultilevel"/>
    <w:tmpl w:val="15A4A3CE"/>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0F">
      <w:start w:val="1"/>
      <w:numFmt w:val="decimal"/>
      <w:lvlText w:val="%3."/>
      <w:lvlJc w:val="lef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3" w15:restartNumberingAfterBreak="0">
    <w:nsid w:val="55CB27C8"/>
    <w:multiLevelType w:val="hybridMultilevel"/>
    <w:tmpl w:val="C86ED67E"/>
    <w:lvl w:ilvl="0" w:tplc="CF267994">
      <w:start w:val="1"/>
      <w:numFmt w:val="bullet"/>
      <w:lvlText w:val="-"/>
      <w:lvlJc w:val="left"/>
      <w:pPr>
        <w:ind w:left="720" w:hanging="360"/>
      </w:pPr>
      <w:rPr>
        <w:rFonts w:ascii="Arial" w:hAnsi="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572B49E6"/>
    <w:multiLevelType w:val="hybridMultilevel"/>
    <w:tmpl w:val="80CCA6B0"/>
    <w:lvl w:ilvl="0" w:tplc="6FCA0A42">
      <w:start w:val="2"/>
      <w:numFmt w:val="bullet"/>
      <w:lvlText w:val="-"/>
      <w:lvlJc w:val="left"/>
      <w:pPr>
        <w:ind w:left="862" w:hanging="360"/>
      </w:pPr>
      <w:rPr>
        <w:rFonts w:ascii="Times New Roman" w:eastAsia="Times New Roman" w:hAnsi="Times New Roman" w:hint="default"/>
        <w:b/>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5" w15:restartNumberingAfterBreak="0">
    <w:nsid w:val="5999053D"/>
    <w:multiLevelType w:val="hybridMultilevel"/>
    <w:tmpl w:val="57E69E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D653396"/>
    <w:multiLevelType w:val="multilevel"/>
    <w:tmpl w:val="C61CBF9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color w:val="44546A" w:themeColor="text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5D6E0528"/>
    <w:multiLevelType w:val="hybridMultilevel"/>
    <w:tmpl w:val="0E063984"/>
    <w:lvl w:ilvl="0" w:tplc="041B0017">
      <w:start w:val="1"/>
      <w:numFmt w:val="lowerLetter"/>
      <w:lvlText w:val="%1)"/>
      <w:lvlJc w:val="left"/>
      <w:pPr>
        <w:ind w:left="862" w:hanging="360"/>
      </w:pPr>
    </w:lvl>
    <w:lvl w:ilvl="1" w:tplc="041B0019">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58" w15:restartNumberingAfterBreak="0">
    <w:nsid w:val="62CA33CC"/>
    <w:multiLevelType w:val="hybridMultilevel"/>
    <w:tmpl w:val="BD0292BC"/>
    <w:lvl w:ilvl="0" w:tplc="041B0017">
      <w:start w:val="1"/>
      <w:numFmt w:val="lowerLetter"/>
      <w:lvlText w:val="%1)"/>
      <w:lvlJc w:val="left"/>
      <w:pPr>
        <w:ind w:left="1429" w:hanging="360"/>
      </w:pPr>
    </w:lvl>
    <w:lvl w:ilvl="1" w:tplc="041B0017">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9" w15:restartNumberingAfterBreak="0">
    <w:nsid w:val="664A7268"/>
    <w:multiLevelType w:val="hybridMultilevel"/>
    <w:tmpl w:val="9F2026EA"/>
    <w:lvl w:ilvl="0" w:tplc="75802FB6">
      <w:start w:val="2"/>
      <w:numFmt w:val="decimal"/>
      <w:lvlText w:val="%1."/>
      <w:lvlJc w:val="left"/>
      <w:pPr>
        <w:ind w:left="720" w:hanging="360"/>
      </w:pPr>
      <w:rPr>
        <w:rFonts w:hint="default"/>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68240CE2"/>
    <w:multiLevelType w:val="hybridMultilevel"/>
    <w:tmpl w:val="DCC0767E"/>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61" w15:restartNumberingAfterBreak="0">
    <w:nsid w:val="69EE2F35"/>
    <w:multiLevelType w:val="hybridMultilevel"/>
    <w:tmpl w:val="6F5A7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6A730E2B"/>
    <w:multiLevelType w:val="hybridMultilevel"/>
    <w:tmpl w:val="8E5E12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B0200F0"/>
    <w:multiLevelType w:val="hybridMultilevel"/>
    <w:tmpl w:val="48E02E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C7B6881"/>
    <w:multiLevelType w:val="hybridMultilevel"/>
    <w:tmpl w:val="323232DA"/>
    <w:lvl w:ilvl="0" w:tplc="EB76BE2C">
      <w:start w:val="1"/>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6C91452E"/>
    <w:multiLevelType w:val="hybridMultilevel"/>
    <w:tmpl w:val="69C2B4C2"/>
    <w:lvl w:ilvl="0" w:tplc="8BE079E4">
      <w:start w:val="2"/>
      <w:numFmt w:val="bullet"/>
      <w:lvlText w:val="-"/>
      <w:lvlJc w:val="left"/>
      <w:pPr>
        <w:ind w:left="862" w:hanging="360"/>
      </w:pPr>
      <w:rPr>
        <w:rFonts w:ascii="Times New Roman" w:eastAsia="Times New Roman" w:hAnsi="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66" w15:restartNumberingAfterBreak="0">
    <w:nsid w:val="6D1E6D00"/>
    <w:multiLevelType w:val="hybridMultilevel"/>
    <w:tmpl w:val="4252D3AC"/>
    <w:lvl w:ilvl="0" w:tplc="153AD0D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6D8E1F5D"/>
    <w:multiLevelType w:val="hybridMultilevel"/>
    <w:tmpl w:val="85348618"/>
    <w:lvl w:ilvl="0" w:tplc="B0D8FAEA">
      <w:numFmt w:val="bullet"/>
      <w:lvlText w:val="–"/>
      <w:lvlJc w:val="left"/>
      <w:pPr>
        <w:ind w:left="502" w:hanging="360"/>
      </w:pPr>
      <w:rPr>
        <w:rFonts w:ascii="Arial" w:eastAsiaTheme="minorEastAsia"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68" w15:restartNumberingAfterBreak="0">
    <w:nsid w:val="6DE964FF"/>
    <w:multiLevelType w:val="hybridMultilevel"/>
    <w:tmpl w:val="CDF263BE"/>
    <w:lvl w:ilvl="0" w:tplc="F5B0E87A">
      <w:start w:val="1"/>
      <w:numFmt w:val="decimal"/>
      <w:lvlText w:val="%1."/>
      <w:lvlJc w:val="left"/>
      <w:pPr>
        <w:ind w:left="720" w:hanging="360"/>
      </w:pPr>
      <w:rPr>
        <w:rFonts w:cs="Times New Roman"/>
        <w:sz w:val="19"/>
        <w:szCs w:val="19"/>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9" w15:restartNumberingAfterBreak="0">
    <w:nsid w:val="6F247D3F"/>
    <w:multiLevelType w:val="hybridMultilevel"/>
    <w:tmpl w:val="3E360FE6"/>
    <w:lvl w:ilvl="0" w:tplc="041B001B">
      <w:start w:val="1"/>
      <w:numFmt w:val="lowerRoman"/>
      <w:lvlText w:val="%1."/>
      <w:lvlJc w:val="right"/>
      <w:pPr>
        <w:ind w:left="805" w:hanging="360"/>
      </w:pPr>
    </w:lvl>
    <w:lvl w:ilvl="1" w:tplc="041B0019" w:tentative="1">
      <w:start w:val="1"/>
      <w:numFmt w:val="lowerLetter"/>
      <w:lvlText w:val="%2."/>
      <w:lvlJc w:val="left"/>
      <w:pPr>
        <w:ind w:left="1525" w:hanging="360"/>
      </w:pPr>
    </w:lvl>
    <w:lvl w:ilvl="2" w:tplc="041B001B" w:tentative="1">
      <w:start w:val="1"/>
      <w:numFmt w:val="lowerRoman"/>
      <w:lvlText w:val="%3."/>
      <w:lvlJc w:val="right"/>
      <w:pPr>
        <w:ind w:left="2245" w:hanging="180"/>
      </w:pPr>
    </w:lvl>
    <w:lvl w:ilvl="3" w:tplc="041B000F" w:tentative="1">
      <w:start w:val="1"/>
      <w:numFmt w:val="decimal"/>
      <w:lvlText w:val="%4."/>
      <w:lvlJc w:val="left"/>
      <w:pPr>
        <w:ind w:left="2965" w:hanging="360"/>
      </w:pPr>
    </w:lvl>
    <w:lvl w:ilvl="4" w:tplc="041B0019" w:tentative="1">
      <w:start w:val="1"/>
      <w:numFmt w:val="lowerLetter"/>
      <w:lvlText w:val="%5."/>
      <w:lvlJc w:val="left"/>
      <w:pPr>
        <w:ind w:left="3685" w:hanging="360"/>
      </w:pPr>
    </w:lvl>
    <w:lvl w:ilvl="5" w:tplc="041B001B" w:tentative="1">
      <w:start w:val="1"/>
      <w:numFmt w:val="lowerRoman"/>
      <w:lvlText w:val="%6."/>
      <w:lvlJc w:val="right"/>
      <w:pPr>
        <w:ind w:left="4405" w:hanging="180"/>
      </w:pPr>
    </w:lvl>
    <w:lvl w:ilvl="6" w:tplc="041B000F" w:tentative="1">
      <w:start w:val="1"/>
      <w:numFmt w:val="decimal"/>
      <w:lvlText w:val="%7."/>
      <w:lvlJc w:val="left"/>
      <w:pPr>
        <w:ind w:left="5125" w:hanging="360"/>
      </w:pPr>
    </w:lvl>
    <w:lvl w:ilvl="7" w:tplc="041B0019" w:tentative="1">
      <w:start w:val="1"/>
      <w:numFmt w:val="lowerLetter"/>
      <w:lvlText w:val="%8."/>
      <w:lvlJc w:val="left"/>
      <w:pPr>
        <w:ind w:left="5845" w:hanging="360"/>
      </w:pPr>
    </w:lvl>
    <w:lvl w:ilvl="8" w:tplc="041B001B" w:tentative="1">
      <w:start w:val="1"/>
      <w:numFmt w:val="lowerRoman"/>
      <w:lvlText w:val="%9."/>
      <w:lvlJc w:val="right"/>
      <w:pPr>
        <w:ind w:left="6565" w:hanging="180"/>
      </w:pPr>
    </w:lvl>
  </w:abstractNum>
  <w:abstractNum w:abstractNumId="70" w15:restartNumberingAfterBreak="0">
    <w:nsid w:val="71BB5D8C"/>
    <w:multiLevelType w:val="hybridMultilevel"/>
    <w:tmpl w:val="0F0A543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727F318B"/>
    <w:multiLevelType w:val="hybridMultilevel"/>
    <w:tmpl w:val="753041D8"/>
    <w:lvl w:ilvl="0" w:tplc="557A8BBC">
      <w:start w:val="1"/>
      <w:numFmt w:val="lowerLetter"/>
      <w:lvlText w:val="%1)"/>
      <w:lvlJc w:val="left"/>
      <w:pPr>
        <w:ind w:left="770" w:hanging="360"/>
      </w:pPr>
      <w:rPr>
        <w:rFonts w:ascii="Arial" w:hAnsi="Arial" w:cs="Arial" w:hint="default"/>
        <w:sz w:val="16"/>
        <w:szCs w:val="16"/>
      </w:rPr>
    </w:lvl>
    <w:lvl w:ilvl="1" w:tplc="041B0019" w:tentative="1">
      <w:start w:val="1"/>
      <w:numFmt w:val="lowerLetter"/>
      <w:lvlText w:val="%2."/>
      <w:lvlJc w:val="left"/>
      <w:pPr>
        <w:ind w:left="1490" w:hanging="360"/>
      </w:pPr>
    </w:lvl>
    <w:lvl w:ilvl="2" w:tplc="041B001B" w:tentative="1">
      <w:start w:val="1"/>
      <w:numFmt w:val="lowerRoman"/>
      <w:lvlText w:val="%3."/>
      <w:lvlJc w:val="right"/>
      <w:pPr>
        <w:ind w:left="2210" w:hanging="180"/>
      </w:pPr>
    </w:lvl>
    <w:lvl w:ilvl="3" w:tplc="041B000F" w:tentative="1">
      <w:start w:val="1"/>
      <w:numFmt w:val="decimal"/>
      <w:lvlText w:val="%4."/>
      <w:lvlJc w:val="left"/>
      <w:pPr>
        <w:ind w:left="2930" w:hanging="360"/>
      </w:pPr>
    </w:lvl>
    <w:lvl w:ilvl="4" w:tplc="041B0019" w:tentative="1">
      <w:start w:val="1"/>
      <w:numFmt w:val="lowerLetter"/>
      <w:lvlText w:val="%5."/>
      <w:lvlJc w:val="left"/>
      <w:pPr>
        <w:ind w:left="3650" w:hanging="360"/>
      </w:pPr>
    </w:lvl>
    <w:lvl w:ilvl="5" w:tplc="041B001B" w:tentative="1">
      <w:start w:val="1"/>
      <w:numFmt w:val="lowerRoman"/>
      <w:lvlText w:val="%6."/>
      <w:lvlJc w:val="right"/>
      <w:pPr>
        <w:ind w:left="4370" w:hanging="180"/>
      </w:pPr>
    </w:lvl>
    <w:lvl w:ilvl="6" w:tplc="041B000F" w:tentative="1">
      <w:start w:val="1"/>
      <w:numFmt w:val="decimal"/>
      <w:lvlText w:val="%7."/>
      <w:lvlJc w:val="left"/>
      <w:pPr>
        <w:ind w:left="5090" w:hanging="360"/>
      </w:pPr>
    </w:lvl>
    <w:lvl w:ilvl="7" w:tplc="041B0019" w:tentative="1">
      <w:start w:val="1"/>
      <w:numFmt w:val="lowerLetter"/>
      <w:lvlText w:val="%8."/>
      <w:lvlJc w:val="left"/>
      <w:pPr>
        <w:ind w:left="5810" w:hanging="360"/>
      </w:pPr>
    </w:lvl>
    <w:lvl w:ilvl="8" w:tplc="041B001B" w:tentative="1">
      <w:start w:val="1"/>
      <w:numFmt w:val="lowerRoman"/>
      <w:lvlText w:val="%9."/>
      <w:lvlJc w:val="right"/>
      <w:pPr>
        <w:ind w:left="6530" w:hanging="180"/>
      </w:pPr>
    </w:lvl>
  </w:abstractNum>
  <w:abstractNum w:abstractNumId="72" w15:restartNumberingAfterBreak="0">
    <w:nsid w:val="729229FB"/>
    <w:multiLevelType w:val="hybridMultilevel"/>
    <w:tmpl w:val="98EE60A4"/>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73" w15:restartNumberingAfterBreak="0">
    <w:nsid w:val="75F6344C"/>
    <w:multiLevelType w:val="hybridMultilevel"/>
    <w:tmpl w:val="F7340D96"/>
    <w:lvl w:ilvl="0" w:tplc="CF267994">
      <w:start w:val="1"/>
      <w:numFmt w:val="bullet"/>
      <w:lvlText w:val="-"/>
      <w:lvlJc w:val="left"/>
      <w:pPr>
        <w:ind w:left="862" w:hanging="360"/>
      </w:pPr>
      <w:rPr>
        <w:rFonts w:ascii="Arial" w:hAnsi="Arial" w:hint="default"/>
        <w:b w:val="0"/>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74" w15:restartNumberingAfterBreak="0">
    <w:nsid w:val="76DD5242"/>
    <w:multiLevelType w:val="hybridMultilevel"/>
    <w:tmpl w:val="FED497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7A2531A4"/>
    <w:multiLevelType w:val="hybridMultilevel"/>
    <w:tmpl w:val="552E3DAE"/>
    <w:lvl w:ilvl="0" w:tplc="553426F2">
      <w:start w:val="1"/>
      <w:numFmt w:val="lowerLetter"/>
      <w:lvlText w:val="%1)"/>
      <w:lvlJc w:val="left"/>
      <w:pPr>
        <w:ind w:left="14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7BDB4C71"/>
    <w:multiLevelType w:val="hybridMultilevel"/>
    <w:tmpl w:val="42426C58"/>
    <w:lvl w:ilvl="0" w:tplc="041B001B">
      <w:start w:val="1"/>
      <w:numFmt w:val="lowerRoman"/>
      <w:lvlText w:val="%1."/>
      <w:lvlJc w:val="righ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77" w15:restartNumberingAfterBreak="0">
    <w:nsid w:val="7F996BC0"/>
    <w:multiLevelType w:val="multilevel"/>
    <w:tmpl w:val="5A26C23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7FA074DD"/>
    <w:multiLevelType w:val="hybridMultilevel"/>
    <w:tmpl w:val="42DAFE88"/>
    <w:lvl w:ilvl="0" w:tplc="041B0019">
      <w:start w:val="1"/>
      <w:numFmt w:val="lowerLetter"/>
      <w:lvlText w:val="%1."/>
      <w:lvlJc w:val="left"/>
      <w:pPr>
        <w:ind w:left="720" w:hanging="360"/>
      </w:pPr>
    </w:lvl>
    <w:lvl w:ilvl="1" w:tplc="041B0001">
      <w:start w:val="1"/>
      <w:numFmt w:val="bullet"/>
      <w:lvlText w:val=""/>
      <w:lvlJc w:val="left"/>
      <w:pPr>
        <w:ind w:left="1440" w:hanging="360"/>
      </w:pPr>
      <w:rPr>
        <w:rFonts w:ascii="Symbol" w:hAnsi="Symbol" w:hint="default"/>
      </w:rPr>
    </w:lvl>
    <w:lvl w:ilvl="2" w:tplc="BED0D8A0">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473837508">
    <w:abstractNumId w:val="56"/>
  </w:num>
  <w:num w:numId="2" w16cid:durableId="771899026">
    <w:abstractNumId w:val="68"/>
  </w:num>
  <w:num w:numId="3" w16cid:durableId="487988341">
    <w:abstractNumId w:val="31"/>
  </w:num>
  <w:num w:numId="4" w16cid:durableId="333799355">
    <w:abstractNumId w:val="42"/>
  </w:num>
  <w:num w:numId="5" w16cid:durableId="677734633">
    <w:abstractNumId w:val="78"/>
  </w:num>
  <w:num w:numId="6" w16cid:durableId="1139106978">
    <w:abstractNumId w:val="1"/>
  </w:num>
  <w:num w:numId="7" w16cid:durableId="1350981875">
    <w:abstractNumId w:val="16"/>
  </w:num>
  <w:num w:numId="8" w16cid:durableId="1051538617">
    <w:abstractNumId w:val="64"/>
  </w:num>
  <w:num w:numId="9" w16cid:durableId="1719084991">
    <w:abstractNumId w:val="22"/>
  </w:num>
  <w:num w:numId="10" w16cid:durableId="1063793142">
    <w:abstractNumId w:val="6"/>
  </w:num>
  <w:num w:numId="11" w16cid:durableId="657346780">
    <w:abstractNumId w:val="26"/>
  </w:num>
  <w:num w:numId="12" w16cid:durableId="94830856">
    <w:abstractNumId w:val="28"/>
  </w:num>
  <w:num w:numId="13" w16cid:durableId="1360397807">
    <w:abstractNumId w:val="7"/>
  </w:num>
  <w:num w:numId="14" w16cid:durableId="2122257677">
    <w:abstractNumId w:val="11"/>
  </w:num>
  <w:num w:numId="15" w16cid:durableId="817647204">
    <w:abstractNumId w:val="65"/>
  </w:num>
  <w:num w:numId="16" w16cid:durableId="983123206">
    <w:abstractNumId w:val="2"/>
  </w:num>
  <w:num w:numId="17" w16cid:durableId="27032286">
    <w:abstractNumId w:val="73"/>
  </w:num>
  <w:num w:numId="18" w16cid:durableId="1959482398">
    <w:abstractNumId w:val="32"/>
  </w:num>
  <w:num w:numId="19" w16cid:durableId="183330244">
    <w:abstractNumId w:val="52"/>
  </w:num>
  <w:num w:numId="20" w16cid:durableId="809252415">
    <w:abstractNumId w:val="66"/>
  </w:num>
  <w:num w:numId="21" w16cid:durableId="362292529">
    <w:abstractNumId w:val="60"/>
  </w:num>
  <w:num w:numId="22" w16cid:durableId="517086722">
    <w:abstractNumId w:val="53"/>
  </w:num>
  <w:num w:numId="23" w16cid:durableId="2057048117">
    <w:abstractNumId w:val="8"/>
  </w:num>
  <w:num w:numId="24" w16cid:durableId="347030346">
    <w:abstractNumId w:val="46"/>
  </w:num>
  <w:num w:numId="25" w16cid:durableId="1496411909">
    <w:abstractNumId w:val="54"/>
  </w:num>
  <w:num w:numId="26" w16cid:durableId="1457990176">
    <w:abstractNumId w:val="57"/>
  </w:num>
  <w:num w:numId="27" w16cid:durableId="995498249">
    <w:abstractNumId w:val="76"/>
  </w:num>
  <w:num w:numId="28" w16cid:durableId="991567434">
    <w:abstractNumId w:val="21"/>
  </w:num>
  <w:num w:numId="29" w16cid:durableId="1254704321">
    <w:abstractNumId w:val="15"/>
  </w:num>
  <w:num w:numId="30" w16cid:durableId="1409108339">
    <w:abstractNumId w:val="40"/>
  </w:num>
  <w:num w:numId="31" w16cid:durableId="2025012360">
    <w:abstractNumId w:val="9"/>
  </w:num>
  <w:num w:numId="32" w16cid:durableId="586161315">
    <w:abstractNumId w:val="12"/>
  </w:num>
  <w:num w:numId="33" w16cid:durableId="1026325075">
    <w:abstractNumId w:val="24"/>
  </w:num>
  <w:num w:numId="34" w16cid:durableId="1094205906">
    <w:abstractNumId w:val="5"/>
  </w:num>
  <w:num w:numId="35" w16cid:durableId="769929244">
    <w:abstractNumId w:val="62"/>
  </w:num>
  <w:num w:numId="36" w16cid:durableId="1040087425">
    <w:abstractNumId w:val="63"/>
  </w:num>
  <w:num w:numId="37" w16cid:durableId="1798334861">
    <w:abstractNumId w:val="70"/>
  </w:num>
  <w:num w:numId="38" w16cid:durableId="1333795296">
    <w:abstractNumId w:val="59"/>
  </w:num>
  <w:num w:numId="39" w16cid:durableId="1408184896">
    <w:abstractNumId w:val="49"/>
  </w:num>
  <w:num w:numId="40" w16cid:durableId="1875145308">
    <w:abstractNumId w:val="50"/>
  </w:num>
  <w:num w:numId="41" w16cid:durableId="2013876742">
    <w:abstractNumId w:val="3"/>
  </w:num>
  <w:num w:numId="42" w16cid:durableId="579170776">
    <w:abstractNumId w:val="18"/>
  </w:num>
  <w:num w:numId="43" w16cid:durableId="1555314783">
    <w:abstractNumId w:val="34"/>
  </w:num>
  <w:num w:numId="44" w16cid:durableId="1606186504">
    <w:abstractNumId w:val="61"/>
  </w:num>
  <w:num w:numId="45" w16cid:durableId="1686134810">
    <w:abstractNumId w:val="43"/>
  </w:num>
  <w:num w:numId="46" w16cid:durableId="921336372">
    <w:abstractNumId w:val="58"/>
  </w:num>
  <w:num w:numId="47" w16cid:durableId="1210654835">
    <w:abstractNumId w:val="48"/>
  </w:num>
  <w:num w:numId="48" w16cid:durableId="1897007683">
    <w:abstractNumId w:val="51"/>
  </w:num>
  <w:num w:numId="49" w16cid:durableId="2096242136">
    <w:abstractNumId w:val="25"/>
  </w:num>
  <w:num w:numId="50" w16cid:durableId="311449019">
    <w:abstractNumId w:val="72"/>
  </w:num>
  <w:num w:numId="51" w16cid:durableId="91978835">
    <w:abstractNumId w:val="71"/>
  </w:num>
  <w:num w:numId="52" w16cid:durableId="1219710972">
    <w:abstractNumId w:val="44"/>
  </w:num>
  <w:num w:numId="53" w16cid:durableId="383598945">
    <w:abstractNumId w:val="37"/>
  </w:num>
  <w:num w:numId="54" w16cid:durableId="8027012">
    <w:abstractNumId w:val="4"/>
  </w:num>
  <w:num w:numId="55" w16cid:durableId="884605085">
    <w:abstractNumId w:val="17"/>
  </w:num>
  <w:num w:numId="56" w16cid:durableId="883904785">
    <w:abstractNumId w:val="10"/>
  </w:num>
  <w:num w:numId="57" w16cid:durableId="180172598">
    <w:abstractNumId w:val="39"/>
  </w:num>
  <w:num w:numId="58" w16cid:durableId="763115901">
    <w:abstractNumId w:val="67"/>
  </w:num>
  <w:num w:numId="59" w16cid:durableId="1912428509">
    <w:abstractNumId w:val="47"/>
  </w:num>
  <w:num w:numId="60" w16cid:durableId="416439707">
    <w:abstractNumId w:val="30"/>
  </w:num>
  <w:num w:numId="61" w16cid:durableId="1158613356">
    <w:abstractNumId w:val="38"/>
  </w:num>
  <w:num w:numId="62" w16cid:durableId="825976162">
    <w:abstractNumId w:val="14"/>
  </w:num>
  <w:num w:numId="63" w16cid:durableId="1080713568">
    <w:abstractNumId w:val="75"/>
  </w:num>
  <w:num w:numId="64" w16cid:durableId="417604769">
    <w:abstractNumId w:val="13"/>
  </w:num>
  <w:num w:numId="65" w16cid:durableId="1706172315">
    <w:abstractNumId w:val="35"/>
  </w:num>
  <w:num w:numId="66" w16cid:durableId="209808240">
    <w:abstractNumId w:val="27"/>
  </w:num>
  <w:num w:numId="67" w16cid:durableId="248076406">
    <w:abstractNumId w:val="33"/>
  </w:num>
  <w:num w:numId="68" w16cid:durableId="2012171422">
    <w:abstractNumId w:val="74"/>
  </w:num>
  <w:num w:numId="69" w16cid:durableId="1971814226">
    <w:abstractNumId w:val="0"/>
  </w:num>
  <w:num w:numId="70" w16cid:durableId="1561477140">
    <w:abstractNumId w:val="29"/>
  </w:num>
  <w:num w:numId="71" w16cid:durableId="997613106">
    <w:abstractNumId w:val="41"/>
  </w:num>
  <w:num w:numId="72" w16cid:durableId="1387414022">
    <w:abstractNumId w:val="19"/>
  </w:num>
  <w:num w:numId="73" w16cid:durableId="725835496">
    <w:abstractNumId w:val="20"/>
  </w:num>
  <w:num w:numId="74" w16cid:durableId="866605834">
    <w:abstractNumId w:val="45"/>
  </w:num>
  <w:num w:numId="75" w16cid:durableId="1781993219">
    <w:abstractNumId w:val="55"/>
  </w:num>
  <w:num w:numId="76" w16cid:durableId="881406486">
    <w:abstractNumId w:val="36"/>
  </w:num>
  <w:num w:numId="77" w16cid:durableId="1194273626">
    <w:abstractNumId w:val="23"/>
  </w:num>
  <w:num w:numId="78" w16cid:durableId="1455367072">
    <w:abstractNumId w:val="69"/>
  </w:num>
  <w:num w:numId="79" w16cid:durableId="1840072747">
    <w:abstractNumId w:val="77"/>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trackedChange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F82"/>
    <w:rsid w:val="000012BD"/>
    <w:rsid w:val="0000199F"/>
    <w:rsid w:val="00006FA3"/>
    <w:rsid w:val="00007A2D"/>
    <w:rsid w:val="00016DEA"/>
    <w:rsid w:val="00020AEB"/>
    <w:rsid w:val="00026CF2"/>
    <w:rsid w:val="000305C9"/>
    <w:rsid w:val="00033565"/>
    <w:rsid w:val="000379C9"/>
    <w:rsid w:val="00041560"/>
    <w:rsid w:val="0004720D"/>
    <w:rsid w:val="0005181F"/>
    <w:rsid w:val="0005684E"/>
    <w:rsid w:val="000569D6"/>
    <w:rsid w:val="00065CC5"/>
    <w:rsid w:val="00066F24"/>
    <w:rsid w:val="00073702"/>
    <w:rsid w:val="0007610E"/>
    <w:rsid w:val="00081FA8"/>
    <w:rsid w:val="0008289A"/>
    <w:rsid w:val="000856E1"/>
    <w:rsid w:val="000907B7"/>
    <w:rsid w:val="00091B50"/>
    <w:rsid w:val="000A1C65"/>
    <w:rsid w:val="000A52FB"/>
    <w:rsid w:val="000A64EF"/>
    <w:rsid w:val="000B07C6"/>
    <w:rsid w:val="000B19BE"/>
    <w:rsid w:val="000C25C2"/>
    <w:rsid w:val="000C3280"/>
    <w:rsid w:val="000C367D"/>
    <w:rsid w:val="000C70A1"/>
    <w:rsid w:val="000D455B"/>
    <w:rsid w:val="000E1177"/>
    <w:rsid w:val="000E6FF9"/>
    <w:rsid w:val="000E7ED8"/>
    <w:rsid w:val="000F1EAE"/>
    <w:rsid w:val="000F221D"/>
    <w:rsid w:val="000F3C2E"/>
    <w:rsid w:val="000F55AF"/>
    <w:rsid w:val="0010394B"/>
    <w:rsid w:val="001047EB"/>
    <w:rsid w:val="00111EE5"/>
    <w:rsid w:val="00116361"/>
    <w:rsid w:val="00117483"/>
    <w:rsid w:val="0012095D"/>
    <w:rsid w:val="00127892"/>
    <w:rsid w:val="00132497"/>
    <w:rsid w:val="0014007B"/>
    <w:rsid w:val="0015023D"/>
    <w:rsid w:val="00150E95"/>
    <w:rsid w:val="00156B34"/>
    <w:rsid w:val="00156C68"/>
    <w:rsid w:val="001651C7"/>
    <w:rsid w:val="00165E3E"/>
    <w:rsid w:val="00173322"/>
    <w:rsid w:val="00175444"/>
    <w:rsid w:val="00175E83"/>
    <w:rsid w:val="00182C4F"/>
    <w:rsid w:val="00182D10"/>
    <w:rsid w:val="00183589"/>
    <w:rsid w:val="00184BEE"/>
    <w:rsid w:val="001862A8"/>
    <w:rsid w:val="001871DC"/>
    <w:rsid w:val="001931A7"/>
    <w:rsid w:val="001A3BF1"/>
    <w:rsid w:val="001A7A3A"/>
    <w:rsid w:val="001B1AC2"/>
    <w:rsid w:val="001B1B23"/>
    <w:rsid w:val="001B1D3F"/>
    <w:rsid w:val="001B7788"/>
    <w:rsid w:val="001C2252"/>
    <w:rsid w:val="001C32D3"/>
    <w:rsid w:val="001C383A"/>
    <w:rsid w:val="001C7C64"/>
    <w:rsid w:val="001D1A82"/>
    <w:rsid w:val="001D2251"/>
    <w:rsid w:val="001D2E35"/>
    <w:rsid w:val="001D5273"/>
    <w:rsid w:val="001D5CA8"/>
    <w:rsid w:val="001E483A"/>
    <w:rsid w:val="001E7F00"/>
    <w:rsid w:val="001F4CCC"/>
    <w:rsid w:val="001F75B6"/>
    <w:rsid w:val="00200A91"/>
    <w:rsid w:val="00207E22"/>
    <w:rsid w:val="0021172D"/>
    <w:rsid w:val="002276A7"/>
    <w:rsid w:val="00227859"/>
    <w:rsid w:val="002319F5"/>
    <w:rsid w:val="002351FA"/>
    <w:rsid w:val="00236E5C"/>
    <w:rsid w:val="00243A69"/>
    <w:rsid w:val="0024466F"/>
    <w:rsid w:val="002450DB"/>
    <w:rsid w:val="00253953"/>
    <w:rsid w:val="0025535C"/>
    <w:rsid w:val="00257130"/>
    <w:rsid w:val="00261B74"/>
    <w:rsid w:val="00263E87"/>
    <w:rsid w:val="002644F7"/>
    <w:rsid w:val="002659D3"/>
    <w:rsid w:val="00274674"/>
    <w:rsid w:val="00283BA3"/>
    <w:rsid w:val="00286133"/>
    <w:rsid w:val="00294AA0"/>
    <w:rsid w:val="002954FB"/>
    <w:rsid w:val="002C02AF"/>
    <w:rsid w:val="002C0F04"/>
    <w:rsid w:val="002C179C"/>
    <w:rsid w:val="002D1949"/>
    <w:rsid w:val="002E1ED1"/>
    <w:rsid w:val="002E4512"/>
    <w:rsid w:val="002E60A3"/>
    <w:rsid w:val="002F23F9"/>
    <w:rsid w:val="002F3108"/>
    <w:rsid w:val="002F5D83"/>
    <w:rsid w:val="002F6656"/>
    <w:rsid w:val="002F7719"/>
    <w:rsid w:val="00300E84"/>
    <w:rsid w:val="00305762"/>
    <w:rsid w:val="00310133"/>
    <w:rsid w:val="00311E1F"/>
    <w:rsid w:val="00312153"/>
    <w:rsid w:val="003154B9"/>
    <w:rsid w:val="00316374"/>
    <w:rsid w:val="003236C2"/>
    <w:rsid w:val="00325FC2"/>
    <w:rsid w:val="00330781"/>
    <w:rsid w:val="003357FD"/>
    <w:rsid w:val="003426E3"/>
    <w:rsid w:val="003531B1"/>
    <w:rsid w:val="0036248B"/>
    <w:rsid w:val="00372B21"/>
    <w:rsid w:val="00374B3F"/>
    <w:rsid w:val="00375F69"/>
    <w:rsid w:val="00377989"/>
    <w:rsid w:val="003814F9"/>
    <w:rsid w:val="00392626"/>
    <w:rsid w:val="003940EE"/>
    <w:rsid w:val="003A2918"/>
    <w:rsid w:val="003A4993"/>
    <w:rsid w:val="003A52D5"/>
    <w:rsid w:val="003A5D92"/>
    <w:rsid w:val="003B05C3"/>
    <w:rsid w:val="003B171B"/>
    <w:rsid w:val="003B4A66"/>
    <w:rsid w:val="003B4ADF"/>
    <w:rsid w:val="003B7566"/>
    <w:rsid w:val="003C1560"/>
    <w:rsid w:val="003D2F4F"/>
    <w:rsid w:val="003D39D0"/>
    <w:rsid w:val="003D6BF8"/>
    <w:rsid w:val="003D746C"/>
    <w:rsid w:val="003E1496"/>
    <w:rsid w:val="003E3619"/>
    <w:rsid w:val="003E5BDB"/>
    <w:rsid w:val="003E6697"/>
    <w:rsid w:val="003E6F8F"/>
    <w:rsid w:val="003F0011"/>
    <w:rsid w:val="003F1701"/>
    <w:rsid w:val="003F6D35"/>
    <w:rsid w:val="00406DDA"/>
    <w:rsid w:val="00406EAA"/>
    <w:rsid w:val="004218C4"/>
    <w:rsid w:val="00421F08"/>
    <w:rsid w:val="00422D67"/>
    <w:rsid w:val="004324AB"/>
    <w:rsid w:val="0044013E"/>
    <w:rsid w:val="004433D8"/>
    <w:rsid w:val="00443977"/>
    <w:rsid w:val="004461E5"/>
    <w:rsid w:val="004530CF"/>
    <w:rsid w:val="00453418"/>
    <w:rsid w:val="00454CF6"/>
    <w:rsid w:val="00455205"/>
    <w:rsid w:val="00463F92"/>
    <w:rsid w:val="00465C96"/>
    <w:rsid w:val="00466A13"/>
    <w:rsid w:val="00466C40"/>
    <w:rsid w:val="00467625"/>
    <w:rsid w:val="00481344"/>
    <w:rsid w:val="0048669C"/>
    <w:rsid w:val="00495F6E"/>
    <w:rsid w:val="004A16E0"/>
    <w:rsid w:val="004A2FB5"/>
    <w:rsid w:val="004A5D7A"/>
    <w:rsid w:val="004A7113"/>
    <w:rsid w:val="004B0BBF"/>
    <w:rsid w:val="004B467E"/>
    <w:rsid w:val="004B5CAD"/>
    <w:rsid w:val="004B6729"/>
    <w:rsid w:val="004B6FD8"/>
    <w:rsid w:val="004C09DA"/>
    <w:rsid w:val="004C4FA0"/>
    <w:rsid w:val="004D750A"/>
    <w:rsid w:val="004D7D41"/>
    <w:rsid w:val="004E1022"/>
    <w:rsid w:val="004E5FC5"/>
    <w:rsid w:val="004E725E"/>
    <w:rsid w:val="004E7718"/>
    <w:rsid w:val="004F2582"/>
    <w:rsid w:val="004F2597"/>
    <w:rsid w:val="004F2ED1"/>
    <w:rsid w:val="004F7821"/>
    <w:rsid w:val="00503EA6"/>
    <w:rsid w:val="00506D83"/>
    <w:rsid w:val="00512D03"/>
    <w:rsid w:val="00515B27"/>
    <w:rsid w:val="00531A13"/>
    <w:rsid w:val="00531ECE"/>
    <w:rsid w:val="0053485C"/>
    <w:rsid w:val="00535638"/>
    <w:rsid w:val="0053630A"/>
    <w:rsid w:val="00541A54"/>
    <w:rsid w:val="005421C4"/>
    <w:rsid w:val="0054378D"/>
    <w:rsid w:val="00543C90"/>
    <w:rsid w:val="005541EF"/>
    <w:rsid w:val="005543AE"/>
    <w:rsid w:val="00556E68"/>
    <w:rsid w:val="00557D28"/>
    <w:rsid w:val="005609FD"/>
    <w:rsid w:val="0056357B"/>
    <w:rsid w:val="005723CC"/>
    <w:rsid w:val="00573362"/>
    <w:rsid w:val="00574067"/>
    <w:rsid w:val="005760CC"/>
    <w:rsid w:val="00580427"/>
    <w:rsid w:val="00595B92"/>
    <w:rsid w:val="00596968"/>
    <w:rsid w:val="00597A23"/>
    <w:rsid w:val="005A24B9"/>
    <w:rsid w:val="005A42E1"/>
    <w:rsid w:val="005A5133"/>
    <w:rsid w:val="005A7AFE"/>
    <w:rsid w:val="005B082C"/>
    <w:rsid w:val="005B2B01"/>
    <w:rsid w:val="005B3A2C"/>
    <w:rsid w:val="005B5763"/>
    <w:rsid w:val="005C3D29"/>
    <w:rsid w:val="005C7DBB"/>
    <w:rsid w:val="005D3870"/>
    <w:rsid w:val="005D4668"/>
    <w:rsid w:val="005E7202"/>
    <w:rsid w:val="005F0F78"/>
    <w:rsid w:val="005F1C75"/>
    <w:rsid w:val="005F64C4"/>
    <w:rsid w:val="005F6F06"/>
    <w:rsid w:val="0063182B"/>
    <w:rsid w:val="006359C9"/>
    <w:rsid w:val="00643184"/>
    <w:rsid w:val="0064727E"/>
    <w:rsid w:val="00661A23"/>
    <w:rsid w:val="006659AB"/>
    <w:rsid w:val="00671CC6"/>
    <w:rsid w:val="00672120"/>
    <w:rsid w:val="0067735B"/>
    <w:rsid w:val="00685F1A"/>
    <w:rsid w:val="0068722F"/>
    <w:rsid w:val="00687273"/>
    <w:rsid w:val="00693C31"/>
    <w:rsid w:val="006941AD"/>
    <w:rsid w:val="00696061"/>
    <w:rsid w:val="0069665F"/>
    <w:rsid w:val="006A048B"/>
    <w:rsid w:val="006A27D3"/>
    <w:rsid w:val="006A2B96"/>
    <w:rsid w:val="006A62C0"/>
    <w:rsid w:val="006B0DB9"/>
    <w:rsid w:val="006B6718"/>
    <w:rsid w:val="006C5157"/>
    <w:rsid w:val="006C54ED"/>
    <w:rsid w:val="006C7DF6"/>
    <w:rsid w:val="006D0AAF"/>
    <w:rsid w:val="006D1CFB"/>
    <w:rsid w:val="006D29F3"/>
    <w:rsid w:val="006D2C8B"/>
    <w:rsid w:val="006E3DF9"/>
    <w:rsid w:val="006E6056"/>
    <w:rsid w:val="006E6A25"/>
    <w:rsid w:val="006F333C"/>
    <w:rsid w:val="006F5281"/>
    <w:rsid w:val="006F788C"/>
    <w:rsid w:val="00701A7A"/>
    <w:rsid w:val="00704C5E"/>
    <w:rsid w:val="0071400D"/>
    <w:rsid w:val="00715270"/>
    <w:rsid w:val="00715D4A"/>
    <w:rsid w:val="007240A3"/>
    <w:rsid w:val="00725AD2"/>
    <w:rsid w:val="00726901"/>
    <w:rsid w:val="00732429"/>
    <w:rsid w:val="00732918"/>
    <w:rsid w:val="00733FAA"/>
    <w:rsid w:val="007373E1"/>
    <w:rsid w:val="007418F9"/>
    <w:rsid w:val="00743FC5"/>
    <w:rsid w:val="007453AB"/>
    <w:rsid w:val="00754D3C"/>
    <w:rsid w:val="00762195"/>
    <w:rsid w:val="007639A2"/>
    <w:rsid w:val="007710D0"/>
    <w:rsid w:val="00774C45"/>
    <w:rsid w:val="00780106"/>
    <w:rsid w:val="00780F81"/>
    <w:rsid w:val="007856E3"/>
    <w:rsid w:val="00791633"/>
    <w:rsid w:val="00793F1C"/>
    <w:rsid w:val="0079571E"/>
    <w:rsid w:val="007A0A8D"/>
    <w:rsid w:val="007A1A6E"/>
    <w:rsid w:val="007B57C0"/>
    <w:rsid w:val="007B5B99"/>
    <w:rsid w:val="007D1F0F"/>
    <w:rsid w:val="007D58CE"/>
    <w:rsid w:val="007D7F54"/>
    <w:rsid w:val="007E0270"/>
    <w:rsid w:val="007E0409"/>
    <w:rsid w:val="007F0518"/>
    <w:rsid w:val="007F283C"/>
    <w:rsid w:val="0080104A"/>
    <w:rsid w:val="008014D4"/>
    <w:rsid w:val="00802379"/>
    <w:rsid w:val="00803FFD"/>
    <w:rsid w:val="00806079"/>
    <w:rsid w:val="008215FF"/>
    <w:rsid w:val="00823509"/>
    <w:rsid w:val="0082475B"/>
    <w:rsid w:val="00825667"/>
    <w:rsid w:val="00833EAE"/>
    <w:rsid w:val="0083548F"/>
    <w:rsid w:val="00843399"/>
    <w:rsid w:val="00843C6F"/>
    <w:rsid w:val="00850A43"/>
    <w:rsid w:val="00850D5E"/>
    <w:rsid w:val="00857902"/>
    <w:rsid w:val="008644F8"/>
    <w:rsid w:val="008657E3"/>
    <w:rsid w:val="00867B82"/>
    <w:rsid w:val="008724D3"/>
    <w:rsid w:val="00875F76"/>
    <w:rsid w:val="00882C9E"/>
    <w:rsid w:val="00890C26"/>
    <w:rsid w:val="008B0B08"/>
    <w:rsid w:val="008B2CE3"/>
    <w:rsid w:val="008C084D"/>
    <w:rsid w:val="008D079E"/>
    <w:rsid w:val="008D1010"/>
    <w:rsid w:val="008E170C"/>
    <w:rsid w:val="008E4E7C"/>
    <w:rsid w:val="008E7809"/>
    <w:rsid w:val="008F0E53"/>
    <w:rsid w:val="008F5F19"/>
    <w:rsid w:val="0090412C"/>
    <w:rsid w:val="00905190"/>
    <w:rsid w:val="0091071C"/>
    <w:rsid w:val="00914EEE"/>
    <w:rsid w:val="009233A6"/>
    <w:rsid w:val="00937A8F"/>
    <w:rsid w:val="00946596"/>
    <w:rsid w:val="00946FAA"/>
    <w:rsid w:val="00955C2F"/>
    <w:rsid w:val="0096033B"/>
    <w:rsid w:val="00964630"/>
    <w:rsid w:val="00967D3D"/>
    <w:rsid w:val="009748C0"/>
    <w:rsid w:val="00976D31"/>
    <w:rsid w:val="009821DC"/>
    <w:rsid w:val="009852EB"/>
    <w:rsid w:val="00991762"/>
    <w:rsid w:val="00992D0C"/>
    <w:rsid w:val="00997F82"/>
    <w:rsid w:val="009A0537"/>
    <w:rsid w:val="009A09B1"/>
    <w:rsid w:val="009A1878"/>
    <w:rsid w:val="009A38B8"/>
    <w:rsid w:val="009A4A69"/>
    <w:rsid w:val="009A65F5"/>
    <w:rsid w:val="009B1C10"/>
    <w:rsid w:val="009B1F17"/>
    <w:rsid w:val="009B47E3"/>
    <w:rsid w:val="009C1523"/>
    <w:rsid w:val="009C1FF2"/>
    <w:rsid w:val="009C20A8"/>
    <w:rsid w:val="009C5FAA"/>
    <w:rsid w:val="009C6536"/>
    <w:rsid w:val="009D7EA2"/>
    <w:rsid w:val="009E3320"/>
    <w:rsid w:val="009E612F"/>
    <w:rsid w:val="00A10998"/>
    <w:rsid w:val="00A17393"/>
    <w:rsid w:val="00A252BF"/>
    <w:rsid w:val="00A32ED0"/>
    <w:rsid w:val="00A33E84"/>
    <w:rsid w:val="00A37301"/>
    <w:rsid w:val="00A37AF2"/>
    <w:rsid w:val="00A37E01"/>
    <w:rsid w:val="00A41FDA"/>
    <w:rsid w:val="00A43135"/>
    <w:rsid w:val="00A44EFB"/>
    <w:rsid w:val="00A52FA8"/>
    <w:rsid w:val="00A53783"/>
    <w:rsid w:val="00A55A15"/>
    <w:rsid w:val="00A55A1F"/>
    <w:rsid w:val="00A55D6C"/>
    <w:rsid w:val="00A573D6"/>
    <w:rsid w:val="00A57C24"/>
    <w:rsid w:val="00A63A5B"/>
    <w:rsid w:val="00A64329"/>
    <w:rsid w:val="00A65A9F"/>
    <w:rsid w:val="00A666FE"/>
    <w:rsid w:val="00A70A2A"/>
    <w:rsid w:val="00A74270"/>
    <w:rsid w:val="00A81E4A"/>
    <w:rsid w:val="00A83DFB"/>
    <w:rsid w:val="00A90A85"/>
    <w:rsid w:val="00A945C2"/>
    <w:rsid w:val="00A97509"/>
    <w:rsid w:val="00A97B68"/>
    <w:rsid w:val="00AA0A82"/>
    <w:rsid w:val="00AA39B6"/>
    <w:rsid w:val="00AA7075"/>
    <w:rsid w:val="00AB07F9"/>
    <w:rsid w:val="00AC028F"/>
    <w:rsid w:val="00AC36A2"/>
    <w:rsid w:val="00AC7E7E"/>
    <w:rsid w:val="00AD1E6C"/>
    <w:rsid w:val="00AD4007"/>
    <w:rsid w:val="00AD7FDE"/>
    <w:rsid w:val="00AE11DC"/>
    <w:rsid w:val="00AE1A20"/>
    <w:rsid w:val="00AE641C"/>
    <w:rsid w:val="00B022F4"/>
    <w:rsid w:val="00B10F27"/>
    <w:rsid w:val="00B12C25"/>
    <w:rsid w:val="00B12E40"/>
    <w:rsid w:val="00B26F6D"/>
    <w:rsid w:val="00B336CA"/>
    <w:rsid w:val="00B36BBA"/>
    <w:rsid w:val="00B43666"/>
    <w:rsid w:val="00B43839"/>
    <w:rsid w:val="00B43B53"/>
    <w:rsid w:val="00B44588"/>
    <w:rsid w:val="00B524E0"/>
    <w:rsid w:val="00B57F6C"/>
    <w:rsid w:val="00B657D5"/>
    <w:rsid w:val="00B673F2"/>
    <w:rsid w:val="00B73A19"/>
    <w:rsid w:val="00B75121"/>
    <w:rsid w:val="00B75219"/>
    <w:rsid w:val="00B768E9"/>
    <w:rsid w:val="00B81E2C"/>
    <w:rsid w:val="00B830C6"/>
    <w:rsid w:val="00B860B3"/>
    <w:rsid w:val="00B8659A"/>
    <w:rsid w:val="00B87544"/>
    <w:rsid w:val="00B87A6E"/>
    <w:rsid w:val="00BA10FB"/>
    <w:rsid w:val="00BA5F83"/>
    <w:rsid w:val="00BA6EF8"/>
    <w:rsid w:val="00BB13CD"/>
    <w:rsid w:val="00BB56CE"/>
    <w:rsid w:val="00BC63FC"/>
    <w:rsid w:val="00BC755F"/>
    <w:rsid w:val="00BD0B20"/>
    <w:rsid w:val="00BD7C47"/>
    <w:rsid w:val="00BD7FFD"/>
    <w:rsid w:val="00BE169B"/>
    <w:rsid w:val="00BE60BE"/>
    <w:rsid w:val="00BF6C3A"/>
    <w:rsid w:val="00BF7457"/>
    <w:rsid w:val="00C03B95"/>
    <w:rsid w:val="00C04A44"/>
    <w:rsid w:val="00C202B5"/>
    <w:rsid w:val="00C302E3"/>
    <w:rsid w:val="00C32AAB"/>
    <w:rsid w:val="00C40E58"/>
    <w:rsid w:val="00C473E6"/>
    <w:rsid w:val="00C544B0"/>
    <w:rsid w:val="00C6707F"/>
    <w:rsid w:val="00C70084"/>
    <w:rsid w:val="00C72A19"/>
    <w:rsid w:val="00C74CBB"/>
    <w:rsid w:val="00C85FC6"/>
    <w:rsid w:val="00C94378"/>
    <w:rsid w:val="00CA18C8"/>
    <w:rsid w:val="00CA2B52"/>
    <w:rsid w:val="00CB08D8"/>
    <w:rsid w:val="00CB362A"/>
    <w:rsid w:val="00CD1027"/>
    <w:rsid w:val="00CD33A6"/>
    <w:rsid w:val="00CD453C"/>
    <w:rsid w:val="00CE5143"/>
    <w:rsid w:val="00CF002D"/>
    <w:rsid w:val="00CF1AEB"/>
    <w:rsid w:val="00CF32C2"/>
    <w:rsid w:val="00D002A1"/>
    <w:rsid w:val="00D05CF5"/>
    <w:rsid w:val="00D15307"/>
    <w:rsid w:val="00D44978"/>
    <w:rsid w:val="00D50729"/>
    <w:rsid w:val="00D5278A"/>
    <w:rsid w:val="00D54138"/>
    <w:rsid w:val="00D672A0"/>
    <w:rsid w:val="00D70E4D"/>
    <w:rsid w:val="00D75D44"/>
    <w:rsid w:val="00D8152B"/>
    <w:rsid w:val="00D820A6"/>
    <w:rsid w:val="00D82CE8"/>
    <w:rsid w:val="00D83861"/>
    <w:rsid w:val="00DA2DC3"/>
    <w:rsid w:val="00DA6B22"/>
    <w:rsid w:val="00DB2C62"/>
    <w:rsid w:val="00DB3F0F"/>
    <w:rsid w:val="00DD26C9"/>
    <w:rsid w:val="00DD3DA5"/>
    <w:rsid w:val="00DD3EE2"/>
    <w:rsid w:val="00DD6618"/>
    <w:rsid w:val="00DD6A61"/>
    <w:rsid w:val="00DD722D"/>
    <w:rsid w:val="00DE4354"/>
    <w:rsid w:val="00DE618A"/>
    <w:rsid w:val="00DE74C4"/>
    <w:rsid w:val="00DF0742"/>
    <w:rsid w:val="00DF122D"/>
    <w:rsid w:val="00DF16ED"/>
    <w:rsid w:val="00DF2013"/>
    <w:rsid w:val="00DF6C6D"/>
    <w:rsid w:val="00E0368D"/>
    <w:rsid w:val="00E101C8"/>
    <w:rsid w:val="00E1205A"/>
    <w:rsid w:val="00E23EE4"/>
    <w:rsid w:val="00E25742"/>
    <w:rsid w:val="00E30379"/>
    <w:rsid w:val="00E30CC7"/>
    <w:rsid w:val="00E30D9E"/>
    <w:rsid w:val="00E376AD"/>
    <w:rsid w:val="00E44198"/>
    <w:rsid w:val="00E47E99"/>
    <w:rsid w:val="00E54587"/>
    <w:rsid w:val="00E60334"/>
    <w:rsid w:val="00E61508"/>
    <w:rsid w:val="00E705B8"/>
    <w:rsid w:val="00E723F3"/>
    <w:rsid w:val="00E764DF"/>
    <w:rsid w:val="00E906F3"/>
    <w:rsid w:val="00E91593"/>
    <w:rsid w:val="00E922AD"/>
    <w:rsid w:val="00E94ED7"/>
    <w:rsid w:val="00E9613C"/>
    <w:rsid w:val="00EA155E"/>
    <w:rsid w:val="00EA3C9B"/>
    <w:rsid w:val="00EA766C"/>
    <w:rsid w:val="00EB29CA"/>
    <w:rsid w:val="00EB65C0"/>
    <w:rsid w:val="00EB6F04"/>
    <w:rsid w:val="00EC75DE"/>
    <w:rsid w:val="00EC7AEC"/>
    <w:rsid w:val="00ED0FA1"/>
    <w:rsid w:val="00ED17B7"/>
    <w:rsid w:val="00ED2F24"/>
    <w:rsid w:val="00ED6D9F"/>
    <w:rsid w:val="00EE0748"/>
    <w:rsid w:val="00EE1537"/>
    <w:rsid w:val="00EE255D"/>
    <w:rsid w:val="00EF2E95"/>
    <w:rsid w:val="00EF6638"/>
    <w:rsid w:val="00F004C3"/>
    <w:rsid w:val="00F108CA"/>
    <w:rsid w:val="00F12E6A"/>
    <w:rsid w:val="00F23F27"/>
    <w:rsid w:val="00F27CCE"/>
    <w:rsid w:val="00F303E0"/>
    <w:rsid w:val="00F30DAB"/>
    <w:rsid w:val="00F31AD4"/>
    <w:rsid w:val="00F3234B"/>
    <w:rsid w:val="00F34153"/>
    <w:rsid w:val="00F37E7A"/>
    <w:rsid w:val="00F413B2"/>
    <w:rsid w:val="00F422EE"/>
    <w:rsid w:val="00F43666"/>
    <w:rsid w:val="00F45F6A"/>
    <w:rsid w:val="00F46141"/>
    <w:rsid w:val="00F47341"/>
    <w:rsid w:val="00F5202D"/>
    <w:rsid w:val="00F570AB"/>
    <w:rsid w:val="00F57E71"/>
    <w:rsid w:val="00F61F89"/>
    <w:rsid w:val="00F62451"/>
    <w:rsid w:val="00F771F1"/>
    <w:rsid w:val="00F8335C"/>
    <w:rsid w:val="00F84EC7"/>
    <w:rsid w:val="00FA4146"/>
    <w:rsid w:val="00FA5B22"/>
    <w:rsid w:val="00FA734C"/>
    <w:rsid w:val="00FA7987"/>
    <w:rsid w:val="00FA7A1A"/>
    <w:rsid w:val="00FB0090"/>
    <w:rsid w:val="00FB0591"/>
    <w:rsid w:val="00FB2E40"/>
    <w:rsid w:val="00FB4919"/>
    <w:rsid w:val="00FB50BE"/>
    <w:rsid w:val="00FB54EA"/>
    <w:rsid w:val="00FB755C"/>
    <w:rsid w:val="00FC1DEF"/>
    <w:rsid w:val="00FC50CE"/>
    <w:rsid w:val="00FD07A2"/>
    <w:rsid w:val="00FD44C8"/>
    <w:rsid w:val="00FD76F1"/>
    <w:rsid w:val="00FD7FB7"/>
    <w:rsid w:val="00FF15E0"/>
    <w:rsid w:val="00FF6C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1887B4"/>
  <w15:docId w15:val="{3E8D5368-737F-4720-819D-2C08E652A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97F82"/>
    <w:pPr>
      <w:spacing w:after="200" w:line="276" w:lineRule="auto"/>
    </w:pPr>
    <w:rPr>
      <w:rFonts w:ascii="Times New Roman" w:eastAsiaTheme="minorEastAsia" w:hAnsi="Times New Roman"/>
      <w:sz w:val="24"/>
      <w:lang w:eastAsia="sk-SK"/>
    </w:rPr>
  </w:style>
  <w:style w:type="paragraph" w:styleId="Nadpis1">
    <w:name w:val="heading 1"/>
    <w:basedOn w:val="Normlny"/>
    <w:next w:val="Normlny"/>
    <w:link w:val="Nadpis1Char"/>
    <w:uiPriority w:val="9"/>
    <w:qFormat/>
    <w:rsid w:val="00997F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y"/>
    <w:next w:val="Normlny"/>
    <w:link w:val="Nadpis3Char"/>
    <w:uiPriority w:val="9"/>
    <w:semiHidden/>
    <w:unhideWhenUsed/>
    <w:qFormat/>
    <w:rsid w:val="00997F82"/>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y"/>
    <w:next w:val="Normlny"/>
    <w:link w:val="Nadpis4Char"/>
    <w:uiPriority w:val="9"/>
    <w:semiHidden/>
    <w:unhideWhenUsed/>
    <w:qFormat/>
    <w:rsid w:val="00997F8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9">
    <w:name w:val="heading 9"/>
    <w:basedOn w:val="Normlny"/>
    <w:next w:val="Normlny"/>
    <w:link w:val="Nadpis9Char"/>
    <w:uiPriority w:val="9"/>
    <w:semiHidden/>
    <w:unhideWhenUsed/>
    <w:qFormat/>
    <w:rsid w:val="001C32D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97F82"/>
    <w:rPr>
      <w:rFonts w:asciiTheme="majorHAnsi" w:eastAsiaTheme="majorEastAsia" w:hAnsiTheme="majorHAnsi" w:cstheme="majorBidi"/>
      <w:color w:val="2E74B5" w:themeColor="accent1" w:themeShade="BF"/>
      <w:sz w:val="32"/>
      <w:szCs w:val="32"/>
      <w:lang w:eastAsia="sk-SK"/>
    </w:rPr>
  </w:style>
  <w:style w:type="character" w:customStyle="1" w:styleId="Nadpis3Char">
    <w:name w:val="Nadpis 3 Char"/>
    <w:basedOn w:val="Predvolenpsmoodseku"/>
    <w:link w:val="Nadpis3"/>
    <w:uiPriority w:val="9"/>
    <w:semiHidden/>
    <w:rsid w:val="00997F82"/>
    <w:rPr>
      <w:rFonts w:asciiTheme="majorHAnsi" w:eastAsiaTheme="majorEastAsia" w:hAnsiTheme="majorHAnsi" w:cstheme="majorBidi"/>
      <w:b/>
      <w:bCs/>
      <w:color w:val="5B9BD5" w:themeColor="accent1"/>
      <w:sz w:val="24"/>
      <w:lang w:eastAsia="sk-SK"/>
    </w:rPr>
  </w:style>
  <w:style w:type="character" w:customStyle="1" w:styleId="Nadpis4Char">
    <w:name w:val="Nadpis 4 Char"/>
    <w:basedOn w:val="Predvolenpsmoodseku"/>
    <w:link w:val="Nadpis4"/>
    <w:uiPriority w:val="9"/>
    <w:semiHidden/>
    <w:rsid w:val="00997F82"/>
    <w:rPr>
      <w:rFonts w:asciiTheme="majorHAnsi" w:eastAsiaTheme="majorEastAsia" w:hAnsiTheme="majorHAnsi" w:cstheme="majorBidi"/>
      <w:i/>
      <w:iCs/>
      <w:color w:val="2E74B5" w:themeColor="accent1" w:themeShade="BF"/>
      <w:sz w:val="24"/>
      <w:lang w:eastAsia="sk-SK"/>
    </w:rPr>
  </w:style>
  <w:style w:type="table" w:styleId="Mriekatabuky">
    <w:name w:val="Table Grid"/>
    <w:aliases w:val="Deloitte table 3"/>
    <w:basedOn w:val="Normlnatabuka"/>
    <w:uiPriority w:val="3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997F82"/>
    <w:rPr>
      <w:color w:val="808080"/>
    </w:rPr>
  </w:style>
  <w:style w:type="paragraph" w:styleId="Hlavika">
    <w:name w:val="header"/>
    <w:basedOn w:val="Normlny"/>
    <w:link w:val="HlavikaChar"/>
    <w:uiPriority w:val="99"/>
    <w:unhideWhenUsed/>
    <w:rsid w:val="00997F8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7F82"/>
    <w:rPr>
      <w:rFonts w:ascii="Times New Roman" w:eastAsiaTheme="minorEastAsia" w:hAnsi="Times New Roman"/>
      <w:sz w:val="24"/>
      <w:lang w:eastAsia="sk-SK"/>
    </w:rPr>
  </w:style>
  <w:style w:type="character" w:styleId="Odkaznakomentr">
    <w:name w:val="annotation reference"/>
    <w:basedOn w:val="Predvolenpsmoodseku"/>
    <w:uiPriority w:val="99"/>
    <w:unhideWhenUsed/>
    <w:rsid w:val="00997F82"/>
    <w:rPr>
      <w:sz w:val="16"/>
      <w:szCs w:val="16"/>
    </w:rPr>
  </w:style>
  <w:style w:type="paragraph" w:styleId="Textkomentra">
    <w:name w:val="annotation text"/>
    <w:basedOn w:val="Normlny"/>
    <w:link w:val="TextkomentraChar"/>
    <w:uiPriority w:val="99"/>
    <w:unhideWhenUsed/>
    <w:rsid w:val="00997F82"/>
    <w:pPr>
      <w:spacing w:after="0" w:line="240" w:lineRule="auto"/>
    </w:pPr>
    <w:rPr>
      <w:rFonts w:eastAsia="Times New Roman" w:cs="Times New Roman"/>
      <w:sz w:val="20"/>
      <w:szCs w:val="20"/>
    </w:rPr>
  </w:style>
  <w:style w:type="character" w:customStyle="1" w:styleId="TextkomentraChar">
    <w:name w:val="Text komentára Char"/>
    <w:basedOn w:val="Predvolenpsmoodseku"/>
    <w:link w:val="Textkomentra"/>
    <w:uiPriority w:val="99"/>
    <w:rsid w:val="00997F82"/>
    <w:rPr>
      <w:rFonts w:ascii="Times New Roman" w:eastAsia="Times New Roman" w:hAnsi="Times New Roman" w:cs="Times New Roman"/>
      <w:sz w:val="20"/>
      <w:szCs w:val="20"/>
      <w:lang w:eastAsia="sk-SK"/>
    </w:rPr>
  </w:style>
  <w:style w:type="table" w:customStyle="1" w:styleId="Mriekatabuky1">
    <w:name w:val="Mriežka tabuľky1"/>
    <w:basedOn w:val="Normlnatabuka"/>
    <w:next w:val="Mriekatabuky"/>
    <w:uiPriority w:val="59"/>
    <w:rsid w:val="0099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Char4,o,Car,Cha"/>
    <w:basedOn w:val="Normlny"/>
    <w:link w:val="TextpoznmkypodiarouChar"/>
    <w:uiPriority w:val="99"/>
    <w:unhideWhenUsed/>
    <w:qFormat/>
    <w:rsid w:val="00997F82"/>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97F82"/>
    <w:rPr>
      <w:rFonts w:ascii="Times New Roman" w:eastAsiaTheme="minorEastAsia" w:hAnsi="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unhideWhenUsed/>
    <w:rsid w:val="00997F82"/>
    <w:rPr>
      <w:vertAlign w:val="superscript"/>
    </w:rPr>
  </w:style>
  <w:style w:type="paragraph" w:styleId="Textbubliny">
    <w:name w:val="Balloon Text"/>
    <w:basedOn w:val="Normlny"/>
    <w:link w:val="TextbublinyChar"/>
    <w:uiPriority w:val="99"/>
    <w:semiHidden/>
    <w:unhideWhenUsed/>
    <w:rsid w:val="00997F8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97F82"/>
    <w:rPr>
      <w:rFonts w:ascii="Tahoma" w:eastAsiaTheme="minorEastAsia" w:hAnsi="Tahoma" w:cs="Tahoma"/>
      <w:sz w:val="16"/>
      <w:szCs w:val="16"/>
      <w:lang w:eastAsia="sk-SK"/>
    </w:rPr>
  </w:style>
  <w:style w:type="paragraph" w:styleId="Pta">
    <w:name w:val="footer"/>
    <w:basedOn w:val="Normlny"/>
    <w:link w:val="PtaChar"/>
    <w:uiPriority w:val="99"/>
    <w:unhideWhenUsed/>
    <w:rsid w:val="00997F82"/>
    <w:pPr>
      <w:tabs>
        <w:tab w:val="center" w:pos="4536"/>
        <w:tab w:val="right" w:pos="9072"/>
      </w:tabs>
      <w:spacing w:after="0" w:line="240" w:lineRule="auto"/>
    </w:pPr>
  </w:style>
  <w:style w:type="character" w:customStyle="1" w:styleId="PtaChar">
    <w:name w:val="Päta Char"/>
    <w:basedOn w:val="Predvolenpsmoodseku"/>
    <w:link w:val="Pta"/>
    <w:uiPriority w:val="99"/>
    <w:rsid w:val="00997F82"/>
    <w:rPr>
      <w:rFonts w:ascii="Times New Roman" w:eastAsiaTheme="minorEastAsia" w:hAnsi="Times New Roman"/>
      <w:sz w:val="24"/>
      <w:lang w:eastAsia="sk-SK"/>
    </w:rPr>
  </w:style>
  <w:style w:type="paragraph" w:styleId="Odsekzoznamu">
    <w:name w:val="List Paragraph"/>
    <w:aliases w:val="body,Listenabsatz,Odsek zoznamu2,Farebný zoznam – zvýraznenie 11"/>
    <w:basedOn w:val="Normlny"/>
    <w:link w:val="OdsekzoznamuChar"/>
    <w:uiPriority w:val="34"/>
    <w:qFormat/>
    <w:rsid w:val="00997F82"/>
    <w:pPr>
      <w:ind w:left="720"/>
      <w:contextualSpacing/>
    </w:pPr>
  </w:style>
  <w:style w:type="paragraph" w:styleId="Predmetkomentra">
    <w:name w:val="annotation subject"/>
    <w:basedOn w:val="Textkomentra"/>
    <w:next w:val="Textkomentra"/>
    <w:link w:val="PredmetkomentraChar"/>
    <w:uiPriority w:val="99"/>
    <w:semiHidden/>
    <w:unhideWhenUsed/>
    <w:rsid w:val="00997F82"/>
    <w:pPr>
      <w:spacing w:after="200"/>
    </w:pPr>
    <w:rPr>
      <w:rFonts w:eastAsiaTheme="minorEastAsia" w:cstheme="minorBidi"/>
      <w:b/>
      <w:bCs/>
    </w:rPr>
  </w:style>
  <w:style w:type="character" w:customStyle="1" w:styleId="PredmetkomentraChar">
    <w:name w:val="Predmet komentára Char"/>
    <w:basedOn w:val="TextkomentraChar"/>
    <w:link w:val="Predmetkomentra"/>
    <w:uiPriority w:val="99"/>
    <w:semiHidden/>
    <w:rsid w:val="00997F82"/>
    <w:rPr>
      <w:rFonts w:ascii="Times New Roman" w:eastAsiaTheme="minorEastAsia" w:hAnsi="Times New Roman" w:cs="Times New Roman"/>
      <w:b/>
      <w:bCs/>
      <w:sz w:val="20"/>
      <w:szCs w:val="20"/>
      <w:lang w:eastAsia="sk-SK"/>
    </w:rPr>
  </w:style>
  <w:style w:type="paragraph" w:styleId="Revzia">
    <w:name w:val="Revision"/>
    <w:hidden/>
    <w:uiPriority w:val="99"/>
    <w:semiHidden/>
    <w:rsid w:val="00997F82"/>
    <w:pPr>
      <w:spacing w:after="0" w:line="240" w:lineRule="auto"/>
    </w:pPr>
    <w:rPr>
      <w:rFonts w:ascii="Times New Roman" w:eastAsiaTheme="minorEastAsia" w:hAnsi="Times New Roman"/>
      <w:sz w:val="24"/>
      <w:lang w:eastAsia="sk-SK"/>
    </w:rPr>
  </w:style>
  <w:style w:type="character" w:customStyle="1" w:styleId="OdsekzoznamuChar">
    <w:name w:val="Odsek zoznamu Char"/>
    <w:aliases w:val="body Char,Listenabsatz Char,Odsek zoznamu2 Char,Farebný zoznam – zvýraznenie 11 Char"/>
    <w:basedOn w:val="Predvolenpsmoodseku"/>
    <w:link w:val="Odsekzoznamu"/>
    <w:uiPriority w:val="34"/>
    <w:locked/>
    <w:rsid w:val="00997F82"/>
    <w:rPr>
      <w:rFonts w:ascii="Times New Roman" w:eastAsiaTheme="minorEastAsia" w:hAnsi="Times New Roman"/>
      <w:sz w:val="24"/>
      <w:lang w:eastAsia="sk-SK"/>
    </w:rPr>
  </w:style>
  <w:style w:type="paragraph" w:customStyle="1" w:styleId="Default">
    <w:name w:val="Default"/>
    <w:qFormat/>
    <w:rsid w:val="003E6F8F"/>
    <w:pPr>
      <w:autoSpaceDE w:val="0"/>
      <w:autoSpaceDN w:val="0"/>
      <w:adjustRightInd w:val="0"/>
      <w:spacing w:after="0" w:line="240" w:lineRule="auto"/>
    </w:pPr>
    <w:rPr>
      <w:rFonts w:ascii="Arial" w:hAnsi="Arial" w:cs="Arial"/>
      <w:color w:val="000000"/>
      <w:sz w:val="20"/>
      <w:szCs w:val="24"/>
    </w:rPr>
  </w:style>
  <w:style w:type="character" w:styleId="Hypertextovprepojenie">
    <w:name w:val="Hyperlink"/>
    <w:basedOn w:val="Predvolenpsmoodseku"/>
    <w:uiPriority w:val="99"/>
    <w:rsid w:val="00997F82"/>
    <w:rPr>
      <w:rFonts w:ascii="Arial" w:hAnsi="Arial"/>
      <w:color w:val="00A1DE"/>
      <w:sz w:val="19"/>
      <w:u w:val="single"/>
    </w:rPr>
  </w:style>
  <w:style w:type="table" w:styleId="Svetlmriekazvraznenie4">
    <w:name w:val="Light Grid Accent 4"/>
    <w:basedOn w:val="Normlnatabuka"/>
    <w:uiPriority w:val="62"/>
    <w:rsid w:val="00997F82"/>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paragraph" w:customStyle="1" w:styleId="CM1">
    <w:name w:val="CM1"/>
    <w:basedOn w:val="Default"/>
    <w:next w:val="Default"/>
    <w:uiPriority w:val="99"/>
    <w:rsid w:val="00997F82"/>
    <w:rPr>
      <w:rFonts w:ascii="EUAlbertina" w:eastAsia="Times New Roman" w:hAnsi="EUAlbertina" w:cs="Times New Roman"/>
      <w:color w:val="auto"/>
    </w:rPr>
  </w:style>
  <w:style w:type="character" w:styleId="PouitHypertextovPrepojenie">
    <w:name w:val="FollowedHyperlink"/>
    <w:basedOn w:val="Predvolenpsmoodseku"/>
    <w:uiPriority w:val="99"/>
    <w:semiHidden/>
    <w:unhideWhenUsed/>
    <w:rsid w:val="00997F82"/>
    <w:rPr>
      <w:color w:val="954F72" w:themeColor="followedHyperlink"/>
      <w:u w:val="single"/>
    </w:rPr>
  </w:style>
  <w:style w:type="character" w:customStyle="1" w:styleId="UnresolvedMention1">
    <w:name w:val="Unresolved Mention1"/>
    <w:basedOn w:val="Predvolenpsmoodseku"/>
    <w:uiPriority w:val="99"/>
    <w:semiHidden/>
    <w:unhideWhenUsed/>
    <w:rsid w:val="00997F82"/>
    <w:rPr>
      <w:color w:val="605E5C"/>
      <w:shd w:val="clear" w:color="auto" w:fill="E1DFDD"/>
    </w:rPr>
  </w:style>
  <w:style w:type="character" w:customStyle="1" w:styleId="Nevyrieenzmienka1">
    <w:name w:val="Nevyriešená zmienka1"/>
    <w:basedOn w:val="Predvolenpsmoodseku"/>
    <w:uiPriority w:val="99"/>
    <w:semiHidden/>
    <w:unhideWhenUsed/>
    <w:rsid w:val="00997F82"/>
    <w:rPr>
      <w:color w:val="605E5C"/>
      <w:shd w:val="clear" w:color="auto" w:fill="E1DFDD"/>
    </w:rPr>
  </w:style>
  <w:style w:type="character" w:customStyle="1" w:styleId="Nevyrieenzmienka2">
    <w:name w:val="Nevyriešená zmienka2"/>
    <w:basedOn w:val="Predvolenpsmoodseku"/>
    <w:uiPriority w:val="99"/>
    <w:semiHidden/>
    <w:unhideWhenUsed/>
    <w:rsid w:val="00DF0742"/>
    <w:rPr>
      <w:color w:val="605E5C"/>
      <w:shd w:val="clear" w:color="auto" w:fill="E1DFDD"/>
    </w:rPr>
  </w:style>
  <w:style w:type="character" w:customStyle="1" w:styleId="Nadpis9Char">
    <w:name w:val="Nadpis 9 Char"/>
    <w:basedOn w:val="Predvolenpsmoodseku"/>
    <w:link w:val="Nadpis9"/>
    <w:uiPriority w:val="9"/>
    <w:semiHidden/>
    <w:rsid w:val="001C32D3"/>
    <w:rPr>
      <w:rFonts w:asciiTheme="majorHAnsi" w:eastAsiaTheme="majorEastAsia" w:hAnsiTheme="majorHAnsi" w:cstheme="majorBidi"/>
      <w:i/>
      <w:iCs/>
      <w:color w:val="272727" w:themeColor="text1" w:themeTint="D8"/>
      <w:sz w:val="21"/>
      <w:szCs w:val="21"/>
      <w:lang w:eastAsia="sk-SK"/>
    </w:rPr>
  </w:style>
  <w:style w:type="paragraph" w:styleId="truktradokumentu">
    <w:name w:val="Document Map"/>
    <w:basedOn w:val="Normlny"/>
    <w:link w:val="truktradokumentuChar"/>
    <w:uiPriority w:val="99"/>
    <w:semiHidden/>
    <w:unhideWhenUsed/>
    <w:rsid w:val="00726901"/>
    <w:pPr>
      <w:spacing w:after="0" w:line="240" w:lineRule="auto"/>
    </w:pPr>
    <w:rPr>
      <w:rFonts w:ascii="Segoe UI" w:hAnsi="Segoe UI" w:cs="Segoe UI"/>
      <w:sz w:val="16"/>
      <w:szCs w:val="16"/>
    </w:rPr>
  </w:style>
  <w:style w:type="character" w:customStyle="1" w:styleId="truktradokumentuChar">
    <w:name w:val="Štruktúra dokumentu Char"/>
    <w:basedOn w:val="Predvolenpsmoodseku"/>
    <w:link w:val="truktradokumentu"/>
    <w:uiPriority w:val="99"/>
    <w:semiHidden/>
    <w:rsid w:val="00726901"/>
    <w:rPr>
      <w:rFonts w:ascii="Segoe UI" w:eastAsiaTheme="minorEastAsia" w:hAnsi="Segoe UI" w:cs="Segoe UI"/>
      <w:sz w:val="16"/>
      <w:szCs w:val="16"/>
      <w:lang w:eastAsia="sk-SK"/>
    </w:rPr>
  </w:style>
  <w:style w:type="character" w:customStyle="1" w:styleId="Nevyrieenzmienka3">
    <w:name w:val="Nevyriešená zmienka3"/>
    <w:basedOn w:val="Predvolenpsmoodseku"/>
    <w:uiPriority w:val="99"/>
    <w:semiHidden/>
    <w:unhideWhenUsed/>
    <w:rsid w:val="00A81E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s-sv.sk" TargetMode="External"/><Relationship Id="rId13" Type="http://schemas.openxmlformats.org/officeDocument/2006/relationships/hyperlink" Target="https://www.ip.gov.sk/app/registerNZ/" TargetMode="External"/><Relationship Id="rId18" Type="http://schemas.openxmlformats.org/officeDocument/2006/relationships/hyperlink" Target="http://www.mas-sv.s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mirri.gov.sk/mpsr/irop-programove-obdobie-2014-2020/clld/programove-dokumenty/prirucka-k-procesu-verejneho-obstaravania/index.html" TargetMode="External"/><Relationship Id="rId17" Type="http://schemas.openxmlformats.org/officeDocument/2006/relationships/hyperlink" Target="http://www.mas-sv.sk"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registeruz.sk"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luzby.genpro.gov.sk/zoznam-odsudenych-pravnickych-osob"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rri.gov.sk/mpsr/irop-programove-obdobie-2014-2020/clld/programove-dokumenty/prirucka-k-procesu-verejneho-obstaravania/index.html" TargetMode="External"/><Relationship Id="rId23" Type="http://schemas.openxmlformats.org/officeDocument/2006/relationships/footer" Target="footer2.xml"/><Relationship Id="rId10" Type="http://schemas.openxmlformats.org/officeDocument/2006/relationships/hyperlink" Target="https://rpo.statistics.sk" TargetMode="External"/><Relationship Id="rId19" Type="http://schemas.openxmlformats.org/officeDocument/2006/relationships/hyperlink" Target="mailto:info@mas-sv.sk" TargetMode="External"/><Relationship Id="rId4" Type="http://schemas.openxmlformats.org/officeDocument/2006/relationships/settings" Target="settings.xml"/><Relationship Id="rId9" Type="http://schemas.openxmlformats.org/officeDocument/2006/relationships/hyperlink" Target="http://www.mirri.gov.sk" TargetMode="External"/><Relationship Id="rId14" Type="http://schemas.openxmlformats.org/officeDocument/2006/relationships/hyperlink" Target="https://www.mirri.gov.sk/mpsr/irop-programove-obdobie-2014-2020/clld/programove-dokumenty/prirucka-k-procesu-verejneho-obstaravania/index.html"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cid:image001.png@01D6F2FC.E4E93F20" TargetMode="External"/><Relationship Id="rId2" Type="http://schemas.openxmlformats.org/officeDocument/2006/relationships/image" Target="media/image2.png"/><Relationship Id="rId1" Type="http://schemas.openxmlformats.org/officeDocument/2006/relationships/image" Target="media/image1.jpg"/><Relationship Id="rId5" Type="http://schemas.openxmlformats.org/officeDocument/2006/relationships/image" Target="media/image4.jpeg"/><Relationship Id="rId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78D2780F93A4E9CBBCC21DDFEB30533"/>
        <w:category>
          <w:name w:val="Všeobecné"/>
          <w:gallery w:val="placeholder"/>
        </w:category>
        <w:types>
          <w:type w:val="bbPlcHdr"/>
        </w:types>
        <w:behaviors>
          <w:behavior w:val="content"/>
        </w:behaviors>
        <w:guid w:val="{B9FCB319-670F-4CD5-A56E-6681F009615D}"/>
      </w:docPartPr>
      <w:docPartBody>
        <w:p w:rsidR="00A30B05" w:rsidRDefault="006E5343" w:rsidP="006E5343">
          <w:pPr>
            <w:pStyle w:val="678D2780F93A4E9CBBCC21DDFEB305336"/>
          </w:pPr>
          <w:r w:rsidRPr="00494B4C">
            <w:rPr>
              <w:rStyle w:val="Zstupntext"/>
            </w:rPr>
            <w:t>Vyberte položku.</w:t>
          </w:r>
        </w:p>
      </w:docPartBody>
    </w:docPart>
    <w:docPart>
      <w:docPartPr>
        <w:name w:val="499F365F6C2C452B860A876DCE3C7865"/>
        <w:category>
          <w:name w:val="Všeobecné"/>
          <w:gallery w:val="placeholder"/>
        </w:category>
        <w:types>
          <w:type w:val="bbPlcHdr"/>
        </w:types>
        <w:behaviors>
          <w:behavior w:val="content"/>
        </w:behaviors>
        <w:guid w:val="{36C9ABE2-F1FD-4283-AF87-58C369E8110C}"/>
      </w:docPartPr>
      <w:docPartBody>
        <w:p w:rsidR="00A30B05" w:rsidRDefault="006E5343" w:rsidP="006E5343">
          <w:pPr>
            <w:pStyle w:val="499F365F6C2C452B860A876DCE3C78656"/>
          </w:pPr>
          <w:r w:rsidRPr="00F82A47">
            <w:rPr>
              <w:rStyle w:val="Zstupntext"/>
            </w:rPr>
            <w:t>Vyberte položku.</w:t>
          </w:r>
        </w:p>
      </w:docPartBody>
    </w:docPart>
    <w:docPart>
      <w:docPartPr>
        <w:name w:val="BD1635A8C8734B0292C93EB1471A4FBD"/>
        <w:category>
          <w:name w:val="Všeobecné"/>
          <w:gallery w:val="placeholder"/>
        </w:category>
        <w:types>
          <w:type w:val="bbPlcHdr"/>
        </w:types>
        <w:behaviors>
          <w:behavior w:val="content"/>
        </w:behaviors>
        <w:guid w:val="{84862558-C4D6-44D6-829F-F94FA0BB1AD2}"/>
      </w:docPartPr>
      <w:docPartBody>
        <w:p w:rsidR="00A30B05" w:rsidRDefault="00A30B05" w:rsidP="00A30B05">
          <w:pPr>
            <w:pStyle w:val="BD1635A8C8734B0292C93EB1471A4FBD"/>
          </w:pPr>
          <w:r w:rsidRPr="00494B4C">
            <w:rPr>
              <w:rStyle w:val="Zstupntext"/>
            </w:rPr>
            <w:t>Kliknutím zadáte text.</w:t>
          </w:r>
        </w:p>
      </w:docPartBody>
    </w:docPart>
    <w:docPart>
      <w:docPartPr>
        <w:name w:val="AFD889F97F99478CA19E00A9D5338704"/>
        <w:category>
          <w:name w:val="Všeobecné"/>
          <w:gallery w:val="placeholder"/>
        </w:category>
        <w:types>
          <w:type w:val="bbPlcHdr"/>
        </w:types>
        <w:behaviors>
          <w:behavior w:val="content"/>
        </w:behaviors>
        <w:guid w:val="{A33D1379-8DD1-420E-9060-338D15F39F24}"/>
      </w:docPartPr>
      <w:docPartBody>
        <w:p w:rsidR="00A30B05" w:rsidRDefault="006E5343" w:rsidP="006E5343">
          <w:pPr>
            <w:pStyle w:val="AFD889F97F99478CA19E00A9D53387046"/>
          </w:pPr>
          <w:r w:rsidRPr="00494B4C">
            <w:rPr>
              <w:rStyle w:val="Zstupntext"/>
            </w:rPr>
            <w:t>Kliknutím zadáte dátum.</w:t>
          </w:r>
        </w:p>
      </w:docPartBody>
    </w:docPart>
    <w:docPart>
      <w:docPartPr>
        <w:name w:val="1F61477AE26247998C6191594936CE97"/>
        <w:category>
          <w:name w:val="Všeobecné"/>
          <w:gallery w:val="placeholder"/>
        </w:category>
        <w:types>
          <w:type w:val="bbPlcHdr"/>
        </w:types>
        <w:behaviors>
          <w:behavior w:val="content"/>
        </w:behaviors>
        <w:guid w:val="{E21CAA73-4A76-436F-AA72-4ED9105A0991}"/>
      </w:docPartPr>
      <w:docPartBody>
        <w:p w:rsidR="00A30B05" w:rsidRDefault="006E5343" w:rsidP="006E5343">
          <w:pPr>
            <w:pStyle w:val="1F61477AE26247998C6191594936CE976"/>
          </w:pPr>
          <w:r w:rsidRPr="00494B4C">
            <w:rPr>
              <w:rStyle w:val="Zstupntext"/>
            </w:rPr>
            <w:t>Vyberte položku.</w:t>
          </w:r>
        </w:p>
      </w:docPartBody>
    </w:docPart>
    <w:docPart>
      <w:docPartPr>
        <w:name w:val="1FA5DEB89E2548DFBDBBA2C114D13343"/>
        <w:category>
          <w:name w:val="Všeobecné"/>
          <w:gallery w:val="placeholder"/>
        </w:category>
        <w:types>
          <w:type w:val="bbPlcHdr"/>
        </w:types>
        <w:behaviors>
          <w:behavior w:val="content"/>
        </w:behaviors>
        <w:guid w:val="{79F19867-C54C-47F5-A973-9CA58380C424}"/>
      </w:docPartPr>
      <w:docPartBody>
        <w:p w:rsidR="00DE183C" w:rsidRDefault="006E5343" w:rsidP="006E5343">
          <w:pPr>
            <w:pStyle w:val="1FA5DEB89E2548DFBDBBA2C114D133431"/>
          </w:pPr>
          <w:r w:rsidRPr="000F3CCB">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B05"/>
    <w:rsid w:val="00007C80"/>
    <w:rsid w:val="00022025"/>
    <w:rsid w:val="000408D7"/>
    <w:rsid w:val="00041EB4"/>
    <w:rsid w:val="00044DBA"/>
    <w:rsid w:val="000738CB"/>
    <w:rsid w:val="00081B5F"/>
    <w:rsid w:val="000E2AB8"/>
    <w:rsid w:val="00131266"/>
    <w:rsid w:val="001B2475"/>
    <w:rsid w:val="00237B1B"/>
    <w:rsid w:val="00261F37"/>
    <w:rsid w:val="002640AA"/>
    <w:rsid w:val="002A037A"/>
    <w:rsid w:val="00301556"/>
    <w:rsid w:val="00331CE2"/>
    <w:rsid w:val="00334595"/>
    <w:rsid w:val="003706C2"/>
    <w:rsid w:val="00375A98"/>
    <w:rsid w:val="003C5B56"/>
    <w:rsid w:val="003F03A5"/>
    <w:rsid w:val="003F14D4"/>
    <w:rsid w:val="00420D87"/>
    <w:rsid w:val="004214E5"/>
    <w:rsid w:val="00424257"/>
    <w:rsid w:val="00436420"/>
    <w:rsid w:val="00451AC1"/>
    <w:rsid w:val="00452114"/>
    <w:rsid w:val="004B2B0D"/>
    <w:rsid w:val="004B348D"/>
    <w:rsid w:val="004C5215"/>
    <w:rsid w:val="004E2BCA"/>
    <w:rsid w:val="004F2CDE"/>
    <w:rsid w:val="00504897"/>
    <w:rsid w:val="00533407"/>
    <w:rsid w:val="00540F5F"/>
    <w:rsid w:val="00560FCD"/>
    <w:rsid w:val="00562C21"/>
    <w:rsid w:val="00566ECA"/>
    <w:rsid w:val="005728CB"/>
    <w:rsid w:val="005E0EF8"/>
    <w:rsid w:val="0061653F"/>
    <w:rsid w:val="00652AEA"/>
    <w:rsid w:val="00657BCF"/>
    <w:rsid w:val="006E5343"/>
    <w:rsid w:val="007615B7"/>
    <w:rsid w:val="007B5FBC"/>
    <w:rsid w:val="00825069"/>
    <w:rsid w:val="00843D91"/>
    <w:rsid w:val="00885653"/>
    <w:rsid w:val="008C3DC5"/>
    <w:rsid w:val="00924C55"/>
    <w:rsid w:val="00945002"/>
    <w:rsid w:val="00956837"/>
    <w:rsid w:val="009617A1"/>
    <w:rsid w:val="0097008C"/>
    <w:rsid w:val="009B7CB8"/>
    <w:rsid w:val="009C3B1A"/>
    <w:rsid w:val="00A21FAA"/>
    <w:rsid w:val="00A30B05"/>
    <w:rsid w:val="00A34B2E"/>
    <w:rsid w:val="00A45D30"/>
    <w:rsid w:val="00A46377"/>
    <w:rsid w:val="00AC04BF"/>
    <w:rsid w:val="00AD1AB6"/>
    <w:rsid w:val="00AD6AB3"/>
    <w:rsid w:val="00AE1C22"/>
    <w:rsid w:val="00AE7BE2"/>
    <w:rsid w:val="00AF1F57"/>
    <w:rsid w:val="00AF7A03"/>
    <w:rsid w:val="00B05E4E"/>
    <w:rsid w:val="00B4115B"/>
    <w:rsid w:val="00B558D0"/>
    <w:rsid w:val="00B727C9"/>
    <w:rsid w:val="00B973B3"/>
    <w:rsid w:val="00BA64EF"/>
    <w:rsid w:val="00BB7349"/>
    <w:rsid w:val="00C11362"/>
    <w:rsid w:val="00C34E20"/>
    <w:rsid w:val="00C41399"/>
    <w:rsid w:val="00C64CC7"/>
    <w:rsid w:val="00C91FDE"/>
    <w:rsid w:val="00C97176"/>
    <w:rsid w:val="00CE0B62"/>
    <w:rsid w:val="00D40D81"/>
    <w:rsid w:val="00DC30EC"/>
    <w:rsid w:val="00DD0724"/>
    <w:rsid w:val="00DE183C"/>
    <w:rsid w:val="00DE1FED"/>
    <w:rsid w:val="00E0665F"/>
    <w:rsid w:val="00E066CF"/>
    <w:rsid w:val="00E0700A"/>
    <w:rsid w:val="00E103FF"/>
    <w:rsid w:val="00E3109A"/>
    <w:rsid w:val="00E42414"/>
    <w:rsid w:val="00E50248"/>
    <w:rsid w:val="00E628CE"/>
    <w:rsid w:val="00E86F5B"/>
    <w:rsid w:val="00E9605B"/>
    <w:rsid w:val="00EB1ABD"/>
    <w:rsid w:val="00EB79E7"/>
    <w:rsid w:val="00EE0E0D"/>
    <w:rsid w:val="00F05891"/>
    <w:rsid w:val="00F06975"/>
    <w:rsid w:val="00F17D77"/>
    <w:rsid w:val="00F17F58"/>
    <w:rsid w:val="00F251AE"/>
    <w:rsid w:val="00F277A7"/>
    <w:rsid w:val="00F8155B"/>
    <w:rsid w:val="00F865A5"/>
    <w:rsid w:val="00F941AB"/>
    <w:rsid w:val="00FC0FB3"/>
    <w:rsid w:val="00FD4568"/>
    <w:rsid w:val="00FE50F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6E5343"/>
    <w:rPr>
      <w:color w:val="808080"/>
    </w:rPr>
  </w:style>
  <w:style w:type="paragraph" w:customStyle="1" w:styleId="BD1635A8C8734B0292C93EB1471A4FBD">
    <w:name w:val="BD1635A8C8734B0292C93EB1471A4FBD"/>
    <w:rsid w:val="00A30B05"/>
  </w:style>
  <w:style w:type="paragraph" w:customStyle="1" w:styleId="1FA5DEB89E2548DFBDBBA2C114D133431">
    <w:name w:val="1FA5DEB89E2548DFBDBBA2C114D133431"/>
    <w:rsid w:val="006E5343"/>
    <w:pPr>
      <w:spacing w:after="200" w:line="276" w:lineRule="auto"/>
    </w:pPr>
    <w:rPr>
      <w:rFonts w:ascii="Times New Roman" w:hAnsi="Times New Roman"/>
      <w:sz w:val="24"/>
    </w:rPr>
  </w:style>
  <w:style w:type="paragraph" w:customStyle="1" w:styleId="678D2780F93A4E9CBBCC21DDFEB305336">
    <w:name w:val="678D2780F93A4E9CBBCC21DDFEB305336"/>
    <w:rsid w:val="006E5343"/>
    <w:pPr>
      <w:spacing w:after="200" w:line="276" w:lineRule="auto"/>
    </w:pPr>
    <w:rPr>
      <w:rFonts w:ascii="Times New Roman" w:hAnsi="Times New Roman"/>
      <w:sz w:val="24"/>
    </w:rPr>
  </w:style>
  <w:style w:type="paragraph" w:customStyle="1" w:styleId="499F365F6C2C452B860A876DCE3C78656">
    <w:name w:val="499F365F6C2C452B860A876DCE3C78656"/>
    <w:rsid w:val="006E5343"/>
    <w:pPr>
      <w:spacing w:after="200" w:line="276" w:lineRule="auto"/>
    </w:pPr>
    <w:rPr>
      <w:rFonts w:ascii="Times New Roman" w:hAnsi="Times New Roman"/>
      <w:sz w:val="24"/>
    </w:rPr>
  </w:style>
  <w:style w:type="paragraph" w:customStyle="1" w:styleId="AFD889F97F99478CA19E00A9D53387046">
    <w:name w:val="AFD889F97F99478CA19E00A9D53387046"/>
    <w:rsid w:val="006E5343"/>
    <w:pPr>
      <w:spacing w:after="200" w:line="276" w:lineRule="auto"/>
    </w:pPr>
    <w:rPr>
      <w:rFonts w:ascii="Times New Roman" w:hAnsi="Times New Roman"/>
      <w:sz w:val="24"/>
    </w:rPr>
  </w:style>
  <w:style w:type="paragraph" w:customStyle="1" w:styleId="1F61477AE26247998C6191594936CE976">
    <w:name w:val="1F61477AE26247998C6191594936CE976"/>
    <w:rsid w:val="006E5343"/>
    <w:pPr>
      <w:spacing w:after="200" w:line="276" w:lineRule="auto"/>
      <w:ind w:left="720"/>
      <w:contextualSpacing/>
    </w:pPr>
    <w:rPr>
      <w:rFonts w:ascii="Times New Roman" w:hAnsi="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051BD8-D505-4D69-83F8-EEACDC5FA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9897</Words>
  <Characters>56415</Characters>
  <Application>Microsoft Office Word</Application>
  <DocSecurity>0</DocSecurity>
  <Lines>470</Lines>
  <Paragraphs>132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Tane</dc:creator>
  <cp:keywords/>
  <dc:description/>
  <cp:lastModifiedBy>Daniel Pavlačka</cp:lastModifiedBy>
  <cp:revision>3</cp:revision>
  <dcterms:created xsi:type="dcterms:W3CDTF">2023-01-16T12:25:00Z</dcterms:created>
  <dcterms:modified xsi:type="dcterms:W3CDTF">2023-01-16T12:26:00Z</dcterms:modified>
</cp:coreProperties>
</file>