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7C8DBE4B" w:rsidR="00A97A10" w:rsidRPr="00385B43" w:rsidRDefault="00C43065" w:rsidP="00B4260D">
            <w:pPr>
              <w:rPr>
                <w:rFonts w:ascii="Arial Narrow" w:hAnsi="Arial Narrow"/>
                <w:bCs/>
                <w:sz w:val="18"/>
                <w:szCs w:val="18"/>
                <w:highlight w:val="yellow"/>
              </w:rPr>
            </w:pPr>
            <w:r w:rsidRPr="00C43065">
              <w:rPr>
                <w:rFonts w:ascii="Arial Narrow" w:hAnsi="Arial Narrow"/>
                <w:bCs/>
                <w:sz w:val="18"/>
                <w:szCs w:val="18"/>
              </w:rPr>
              <w:t>Miestna akčná skupina Strážovské vrchy</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B7E6FEF" w:rsidR="00A97A10" w:rsidRPr="00385B43" w:rsidRDefault="00C43065" w:rsidP="00A97A10">
            <w:pPr>
              <w:rPr>
                <w:rFonts w:ascii="Arial Narrow" w:hAnsi="Arial Narrow"/>
                <w:bCs/>
                <w:sz w:val="18"/>
                <w:szCs w:val="18"/>
                <w:highlight w:val="yellow"/>
              </w:rPr>
            </w:pPr>
            <w:r w:rsidRPr="00C43065">
              <w:rPr>
                <w:rFonts w:ascii="Arial Narrow" w:hAnsi="Arial Narrow"/>
                <w:bCs/>
                <w:sz w:val="18"/>
                <w:szCs w:val="18"/>
              </w:rPr>
              <w:t>IROP-CLLD-X375-511-004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5C98D593"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t.j.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C720CD3"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55D2E8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0" w:author="Daniel Pavlačka" w:date="2023-01-16T13:01:00Z">
              <w:r w:rsidRPr="00385B43">
                <w:rPr>
                  <w:rFonts w:ascii="Arial Narrow" w:hAnsi="Arial Narrow"/>
                  <w:b/>
                  <w:bCs/>
                </w:rPr>
                <w:delText>aktivity</w:delText>
              </w:r>
            </w:del>
            <w:ins w:id="1" w:author="Daniel Pavlačka" w:date="2023-01-16T13:01:00Z">
              <w:r w:rsidR="00687593">
                <w:rPr>
                  <w:rFonts w:ascii="Arial Narrow" w:hAnsi="Arial Narrow"/>
                  <w:b/>
                  <w:bCs/>
                </w:rPr>
                <w:t>projektu</w:t>
              </w:r>
            </w:ins>
            <w:r w:rsidRPr="00385B43">
              <w:rPr>
                <w:rFonts w:ascii="Arial Narrow" w:hAnsi="Arial Narrow"/>
                <w:b/>
                <w:bCs/>
              </w:rPr>
              <w:t xml:space="preserve"> </w:t>
            </w:r>
          </w:p>
        </w:tc>
        <w:tc>
          <w:tcPr>
            <w:tcW w:w="2438" w:type="dxa"/>
            <w:shd w:val="clear" w:color="auto" w:fill="B8CCE4" w:themeFill="accent1" w:themeFillTint="66"/>
            <w:hideMark/>
          </w:tcPr>
          <w:p w14:paraId="26B8BCF3" w14:textId="42CF8EAB"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2" w:author="Daniel Pavlačka" w:date="2023-01-16T13:01:00Z">
              <w:r w:rsidRPr="00385B43">
                <w:rPr>
                  <w:rFonts w:ascii="Arial Narrow" w:hAnsi="Arial Narrow"/>
                  <w:b/>
                  <w:bCs/>
                </w:rPr>
                <w:delText>aktivity</w:delText>
              </w:r>
            </w:del>
            <w:ins w:id="3" w:author="Daniel Pavlačka" w:date="2023-01-16T13:01:00Z">
              <w:r w:rsidR="00687593">
                <w:rPr>
                  <w:rFonts w:ascii="Arial Narrow" w:hAnsi="Arial Narrow"/>
                  <w:b/>
                  <w:bCs/>
                </w:rPr>
                <w:t>projektu</w:t>
              </w:r>
            </w:ins>
          </w:p>
        </w:tc>
      </w:tr>
      <w:tr w:rsidR="0009206F" w:rsidRPr="00385B43" w14:paraId="110C77D5" w14:textId="77777777" w:rsidTr="0083156B">
        <w:trPr>
          <w:trHeight w:val="712"/>
        </w:trPr>
        <w:tc>
          <w:tcPr>
            <w:tcW w:w="4928" w:type="dxa"/>
            <w:hideMark/>
          </w:tcPr>
          <w:p w14:paraId="11255BA3" w14:textId="77777777" w:rsidR="00687593" w:rsidRDefault="00687593" w:rsidP="0083156B">
            <w:pPr>
              <w:spacing w:before="120"/>
              <w:rPr>
                <w:ins w:id="4" w:author="Daniel Pavlačka" w:date="2023-01-16T13:01:00Z"/>
                <w:rFonts w:ascii="Arial Narrow" w:hAnsi="Arial Narrow"/>
                <w:b/>
                <w:bCs/>
                <w:sz w:val="18"/>
                <w:szCs w:val="18"/>
              </w:rPr>
            </w:pPr>
          </w:p>
          <w:p w14:paraId="696610CA" w14:textId="77777777" w:rsidR="00687593" w:rsidRDefault="00687593" w:rsidP="0083156B">
            <w:pPr>
              <w:spacing w:before="120"/>
              <w:rPr>
                <w:ins w:id="5" w:author="Daniel Pavlačka" w:date="2023-01-16T13:01:00Z"/>
                <w:rFonts w:ascii="Arial Narrow" w:hAnsi="Arial Narrow"/>
                <w:b/>
                <w:bCs/>
                <w:sz w:val="18"/>
                <w:szCs w:val="18"/>
              </w:rPr>
            </w:pPr>
          </w:p>
          <w:p w14:paraId="700658EE" w14:textId="77777777" w:rsidR="00687593" w:rsidRDefault="00687593" w:rsidP="0083156B">
            <w:pPr>
              <w:spacing w:before="120"/>
              <w:rPr>
                <w:ins w:id="6" w:author="Daniel Pavlačka" w:date="2023-01-16T13:01:00Z"/>
                <w:rFonts w:ascii="Arial Narrow" w:hAnsi="Arial Narrow"/>
                <w:b/>
                <w:bCs/>
                <w:sz w:val="18"/>
                <w:szCs w:val="18"/>
              </w:rPr>
            </w:pPr>
          </w:p>
          <w:p w14:paraId="7FA75539" w14:textId="77777777" w:rsidR="00687593" w:rsidRDefault="00687593" w:rsidP="0083156B">
            <w:pPr>
              <w:spacing w:before="120"/>
              <w:rPr>
                <w:ins w:id="7" w:author="Daniel Pavlačka" w:date="2023-01-16T13:01:00Z"/>
                <w:rFonts w:ascii="Arial Narrow" w:hAnsi="Arial Narrow"/>
                <w:b/>
                <w:bCs/>
                <w:sz w:val="18"/>
                <w:szCs w:val="18"/>
              </w:rPr>
            </w:pPr>
          </w:p>
          <w:p w14:paraId="30F07744" w14:textId="3E8E9999" w:rsidR="00E4191E" w:rsidRPr="00687593" w:rsidRDefault="00D92637" w:rsidP="0083156B">
            <w:pPr>
              <w:spacing w:before="120"/>
              <w:rPr>
                <w:rFonts w:ascii="Arial Narrow" w:hAnsi="Arial Narrow"/>
                <w:b/>
                <w:sz w:val="18"/>
                <w:rPrChange w:id="8" w:author="Daniel Pavlačka" w:date="2023-01-16T13:01:00Z">
                  <w:rPr>
                    <w:rFonts w:ascii="Arial Narrow" w:hAnsi="Arial Narrow"/>
                    <w:sz w:val="18"/>
                  </w:rPr>
                </w:rPrChange>
              </w:rPr>
            </w:pPr>
            <w:r w:rsidRPr="00687593">
              <w:rPr>
                <w:rFonts w:ascii="Arial Narrow" w:hAnsi="Arial Narrow"/>
                <w:b/>
                <w:sz w:val="18"/>
                <w:rPrChange w:id="9" w:author="Daniel Pavlačka" w:date="2023-01-16T13:01:00Z">
                  <w:rPr>
                    <w:rFonts w:ascii="Arial Narrow" w:hAnsi="Arial Narrow"/>
                    <w:sz w:val="18"/>
                  </w:rPr>
                </w:rPrChange>
              </w:rPr>
              <w:t>A1 Podpora podnikania a</w:t>
            </w:r>
            <w:r w:rsidR="00E4191E" w:rsidRPr="00687593">
              <w:rPr>
                <w:rFonts w:ascii="Arial Narrow" w:hAnsi="Arial Narrow"/>
                <w:b/>
                <w:sz w:val="18"/>
                <w:rPrChange w:id="10" w:author="Daniel Pavlačka" w:date="2023-01-16T13:01:00Z">
                  <w:rPr>
                    <w:rFonts w:ascii="Arial Narrow" w:hAnsi="Arial Narrow"/>
                    <w:sz w:val="18"/>
                  </w:rPr>
                </w:rPrChange>
              </w:rPr>
              <w:t> </w:t>
            </w:r>
            <w:r w:rsidRPr="00687593">
              <w:rPr>
                <w:rFonts w:ascii="Arial Narrow" w:hAnsi="Arial Narrow"/>
                <w:b/>
                <w:sz w:val="18"/>
                <w:rPrChange w:id="11" w:author="Daniel Pavlačka" w:date="2023-01-16T13:01:00Z">
                  <w:rPr>
                    <w:rFonts w:ascii="Arial Narrow" w:hAnsi="Arial Narrow"/>
                    <w:sz w:val="18"/>
                  </w:rPr>
                </w:rPrChange>
              </w:rPr>
              <w:t>inovácií</w:t>
            </w:r>
          </w:p>
          <w:p w14:paraId="679E5965" w14:textId="50CC2A9A" w:rsidR="00CD0FA6" w:rsidRPr="00385B43" w:rsidRDefault="00CD0FA6" w:rsidP="00C43065">
            <w:pPr>
              <w:spacing w:before="120"/>
              <w:rPr>
                <w:rFonts w:ascii="Arial Narrow" w:hAnsi="Arial Narrow"/>
                <w:sz w:val="18"/>
                <w:szCs w:val="18"/>
              </w:rPr>
            </w:pPr>
          </w:p>
        </w:tc>
        <w:tc>
          <w:tcPr>
            <w:tcW w:w="2410" w:type="dxa"/>
            <w:gridSpan w:val="2"/>
            <w:hideMark/>
          </w:tcPr>
          <w:p w14:paraId="505454FD" w14:textId="2FA11FD9"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12" w:author="Daniel Pavlačka" w:date="2023-01-16T13:01:00Z">
              <w:r w:rsidR="00210E93">
                <w:rPr>
                  <w:rFonts w:ascii="Arial Narrow" w:hAnsi="Arial Narrow"/>
                  <w:sz w:val="18"/>
                  <w:szCs w:val="18"/>
                </w:rPr>
                <w:delText>hlavnej</w:delText>
              </w:r>
              <w:r w:rsidR="00210E93" w:rsidRPr="00385B43">
                <w:rPr>
                  <w:rFonts w:ascii="Arial Narrow" w:hAnsi="Arial Narrow"/>
                  <w:sz w:val="18"/>
                  <w:szCs w:val="18"/>
                </w:rPr>
                <w:delText xml:space="preserve"> </w:delText>
              </w:r>
              <w:r w:rsidRPr="00385B43">
                <w:rPr>
                  <w:rFonts w:ascii="Arial Narrow" w:hAnsi="Arial Narrow"/>
                  <w:sz w:val="18"/>
                  <w:szCs w:val="18"/>
                </w:rPr>
                <w:delText>aktivity</w:delText>
              </w:r>
            </w:del>
            <w:ins w:id="13" w:author="Daniel Pavlačka" w:date="2023-01-16T13:01:00Z">
              <w:r w:rsidR="00687593">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17D86EB5" w:rsidR="0009206F" w:rsidRPr="007959BE" w:rsidRDefault="00D92637" w:rsidP="0083156B">
            <w:pPr>
              <w:rPr>
                <w:rFonts w:ascii="Arial Narrow" w:hAnsi="Arial Narrow"/>
                <w:sz w:val="18"/>
                <w:szCs w:val="18"/>
              </w:rPr>
            </w:pPr>
            <w:r w:rsidRPr="007959BE">
              <w:rPr>
                <w:rFonts w:ascii="Arial Narrow" w:hAnsi="Arial Narrow"/>
                <w:sz w:val="18"/>
                <w:szCs w:val="18"/>
              </w:rPr>
              <w:t xml:space="preserve">ReS, </w:t>
            </w:r>
            <w:r w:rsidRPr="00F46F4A">
              <w:rPr>
                <w:rFonts w:ascii="Arial Narrow" w:hAnsi="Arial Narrow"/>
                <w:sz w:val="18"/>
                <w:szCs w:val="18"/>
              </w:rPr>
              <w:t>resp. užívateľ môže začať s </w:t>
            </w:r>
            <w:r w:rsidR="0009206F" w:rsidRPr="00F46F4A">
              <w:rPr>
                <w:rFonts w:ascii="Arial Narrow" w:hAnsi="Arial Narrow"/>
                <w:sz w:val="18"/>
                <w:szCs w:val="18"/>
              </w:rPr>
              <w:t>realizáci</w:t>
            </w:r>
            <w:r w:rsidRPr="00F46F4A">
              <w:rPr>
                <w:rFonts w:ascii="Arial Narrow" w:hAnsi="Arial Narrow"/>
                <w:sz w:val="18"/>
                <w:szCs w:val="18"/>
              </w:rPr>
              <w:t>ou</w:t>
            </w:r>
            <w:r w:rsidR="0009206F" w:rsidRPr="00F46F4A">
              <w:rPr>
                <w:rFonts w:ascii="Arial Narrow" w:hAnsi="Arial Narrow"/>
                <w:sz w:val="18"/>
                <w:szCs w:val="18"/>
              </w:rPr>
              <w:t xml:space="preserve"> </w:t>
            </w:r>
            <w:r w:rsidR="00210E93" w:rsidRPr="00F46F4A">
              <w:rPr>
                <w:rFonts w:ascii="Arial Narrow" w:hAnsi="Arial Narrow"/>
                <w:sz w:val="18"/>
                <w:szCs w:val="18"/>
              </w:rPr>
              <w:t xml:space="preserve">hlavnej aktivity </w:t>
            </w:r>
            <w:r w:rsidR="0009206F" w:rsidRPr="00F46F4A">
              <w:rPr>
                <w:rFonts w:ascii="Arial Narrow" w:hAnsi="Arial Narrow"/>
                <w:sz w:val="18"/>
                <w:szCs w:val="18"/>
              </w:rPr>
              <w:t xml:space="preserve">projektu </w:t>
            </w:r>
            <w:r w:rsidRPr="00F46F4A">
              <w:rPr>
                <w:rFonts w:ascii="Arial Narrow" w:hAnsi="Arial Narrow"/>
                <w:sz w:val="18"/>
                <w:szCs w:val="18"/>
              </w:rPr>
              <w:t xml:space="preserve">až </w:t>
            </w:r>
            <w:r w:rsidR="0009206F" w:rsidRPr="00F46F4A">
              <w:rPr>
                <w:rFonts w:ascii="Arial Narrow" w:hAnsi="Arial Narrow"/>
                <w:sz w:val="18"/>
                <w:szCs w:val="18"/>
              </w:rPr>
              <w:t xml:space="preserve">po </w:t>
            </w:r>
            <w:r w:rsidR="00A73F45" w:rsidRPr="00F46F4A">
              <w:rPr>
                <w:rFonts w:ascii="Arial Narrow" w:hAnsi="Arial Narrow"/>
                <w:sz w:val="18"/>
                <w:szCs w:val="18"/>
              </w:rPr>
              <w:t>predložení</w:t>
            </w:r>
            <w:r w:rsidR="00687593">
              <w:rPr>
                <w:rFonts w:ascii="Arial Narrow" w:hAnsi="Arial Narrow"/>
                <w:sz w:val="18"/>
                <w:szCs w:val="18"/>
              </w:rPr>
              <w:t xml:space="preserve"> </w:t>
            </w:r>
            <w:ins w:id="14" w:author="Daniel Pavlačka" w:date="2023-01-16T13:01:00Z">
              <w:r w:rsidR="00687593">
                <w:rPr>
                  <w:rFonts w:ascii="Arial Narrow" w:hAnsi="Arial Narrow"/>
                  <w:sz w:val="18"/>
                  <w:szCs w:val="18"/>
                </w:rPr>
                <w:t>tejto</w:t>
              </w:r>
              <w:r w:rsidR="00A73F45" w:rsidRPr="00F46F4A">
                <w:rPr>
                  <w:rFonts w:ascii="Arial Narrow" w:hAnsi="Arial Narrow"/>
                  <w:sz w:val="18"/>
                  <w:szCs w:val="18"/>
                </w:rPr>
                <w:t xml:space="preserve"> </w:t>
              </w:r>
            </w:ins>
            <w:r w:rsidR="00A73F45" w:rsidRPr="00F46F4A">
              <w:rPr>
                <w:rFonts w:ascii="Arial Narrow" w:hAnsi="Arial Narrow"/>
                <w:sz w:val="18"/>
                <w:szCs w:val="18"/>
              </w:rPr>
              <w:t>ŽoPr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534F869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del w:id="15" w:author="Daniel Pavlačka" w:date="2023-01-16T13:01:00Z">
              <w:r w:rsidR="00210E93">
                <w:rPr>
                  <w:rFonts w:ascii="Arial Narrow" w:hAnsi="Arial Narrow"/>
                  <w:sz w:val="18"/>
                  <w:szCs w:val="18"/>
                </w:rPr>
                <w:delText>hlavnej</w:delText>
              </w:r>
              <w:r w:rsidRPr="00385B43">
                <w:rPr>
                  <w:rFonts w:ascii="Arial Narrow" w:hAnsi="Arial Narrow"/>
                  <w:sz w:val="18"/>
                  <w:szCs w:val="18"/>
                </w:rPr>
                <w:delText xml:space="preserve"> aktivity</w:delText>
              </w:r>
            </w:del>
            <w:ins w:id="16" w:author="Daniel Pavlačka" w:date="2023-01-16T13:01:00Z">
              <w:r w:rsidR="00687593">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5D42DAA9" w:rsidR="00E0609C" w:rsidRPr="00385B43" w:rsidRDefault="00204EA5" w:rsidP="00BE0D08">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r w:rsidR="00C60335">
              <w:rPr>
                <w:rFonts w:ascii="Arial Narrow" w:hAnsi="Arial Narrow"/>
                <w:bCs/>
                <w:sz w:val="18"/>
                <w:szCs w:val="18"/>
              </w:rPr>
              <w:t xml:space="preserve"> aktivít </w:t>
            </w:r>
            <w:r w:rsidRPr="00204EA5">
              <w:rPr>
                <w:rFonts w:ascii="Arial Narrow" w:hAnsi="Arial Narrow"/>
                <w:bCs/>
                <w:sz w:val="18"/>
                <w:szCs w:val="18"/>
              </w:rPr>
              <w:t xml:space="preserve"> 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0D5CEB" w:rsidRPr="000D5CEB">
              <w:rPr>
                <w:rFonts w:ascii="Arial Narrow" w:hAnsi="Arial Narrow"/>
                <w:bCs/>
                <w:sz w:val="18"/>
                <w:szCs w:val="18"/>
              </w:rPr>
              <w:t>30.11.2023.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F7FF8CB"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r w:rsidR="00740F36">
              <w:rPr>
                <w:rFonts w:ascii="Arial Narrow" w:hAnsi="Arial Narrow"/>
                <w:sz w:val="18"/>
                <w:szCs w:val="18"/>
              </w:rPr>
              <w:t xml:space="preserve">k projektu </w:t>
            </w:r>
            <w:r>
              <w:rPr>
                <w:rFonts w:ascii="Arial Narrow" w:hAnsi="Arial Narrow"/>
                <w:sz w:val="18"/>
                <w:szCs w:val="18"/>
              </w:rPr>
              <w:t xml:space="preserve">príslušný </w:t>
            </w:r>
            <w:r w:rsidR="001B4891">
              <w:rPr>
                <w:rFonts w:ascii="Arial Narrow" w:hAnsi="Arial Narrow"/>
                <w:sz w:val="18"/>
                <w:szCs w:val="18"/>
              </w:rPr>
              <w:t xml:space="preserve">adekvátny </w:t>
            </w:r>
            <w:r>
              <w:rPr>
                <w:rFonts w:ascii="Arial Narrow" w:hAnsi="Arial Narrow"/>
                <w:sz w:val="18"/>
                <w:szCs w:val="18"/>
              </w:rPr>
              <w:t xml:space="preserve">kód </w:t>
            </w:r>
            <w:r w:rsidR="001B4891">
              <w:rPr>
                <w:rFonts w:ascii="Arial Narrow" w:hAnsi="Arial Narrow"/>
                <w:sz w:val="18"/>
                <w:szCs w:val="18"/>
              </w:rPr>
              <w:t xml:space="preserve">a názov </w:t>
            </w:r>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r w:rsidR="00740F36">
              <w:rPr>
                <w:rFonts w:ascii="Arial Narrow" w:hAnsi="Arial Narrow"/>
                <w:sz w:val="18"/>
                <w:szCs w:val="18"/>
              </w:rPr>
              <w:t>, t.j. ide o NACE projektu, nie žiadateľa.</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5E396526"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C1BFD">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0D5CEB" w:rsidRPr="00385B43" w14:paraId="563945D3" w14:textId="77777777" w:rsidTr="00B51F3B">
        <w:trPr>
          <w:trHeight w:val="76"/>
        </w:trPr>
        <w:tc>
          <w:tcPr>
            <w:tcW w:w="2433" w:type="dxa"/>
            <w:gridSpan w:val="2"/>
            <w:tcBorders>
              <w:bottom w:val="single" w:sz="4" w:space="0" w:color="auto"/>
            </w:tcBorders>
          </w:tcPr>
          <w:p w14:paraId="62DB11D6" w14:textId="78F40A00"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A103</w:t>
            </w:r>
          </w:p>
        </w:tc>
        <w:tc>
          <w:tcPr>
            <w:tcW w:w="2434" w:type="dxa"/>
            <w:tcBorders>
              <w:bottom w:val="single" w:sz="4" w:space="0" w:color="auto"/>
            </w:tcBorders>
          </w:tcPr>
          <w:p w14:paraId="0948197C" w14:textId="72789CEA"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Počet podnikov, ktorým sa poskytuje podpora</w:t>
            </w:r>
          </w:p>
        </w:tc>
        <w:tc>
          <w:tcPr>
            <w:tcW w:w="2433" w:type="dxa"/>
            <w:tcBorders>
              <w:bottom w:val="single" w:sz="4" w:space="0" w:color="auto"/>
            </w:tcBorders>
          </w:tcPr>
          <w:p w14:paraId="2E065C40" w14:textId="2FAE1042"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Podniky</w:t>
            </w:r>
          </w:p>
        </w:tc>
        <w:tc>
          <w:tcPr>
            <w:tcW w:w="2434" w:type="dxa"/>
            <w:tcBorders>
              <w:bottom w:val="single" w:sz="4" w:space="0" w:color="auto"/>
            </w:tcBorders>
          </w:tcPr>
          <w:p w14:paraId="450DD18D" w14:textId="6E959B56" w:rsidR="000D5CEB" w:rsidRPr="00385B43" w:rsidRDefault="000D5CEB" w:rsidP="000D5CEB">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7D58C984"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5ABE6BC5" w14:textId="1CD93AA7" w:rsidR="000D5CEB" w:rsidRPr="007D6358" w:rsidRDefault="000D5CEB" w:rsidP="000D5CEB">
            <w:pPr>
              <w:jc w:val="center"/>
              <w:rPr>
                <w:rFonts w:ascii="Arial Narrow" w:hAnsi="Arial Narrow"/>
                <w:sz w:val="18"/>
                <w:szCs w:val="18"/>
                <w:highlight w:val="yellow"/>
              </w:rPr>
            </w:pPr>
            <w:r w:rsidRPr="008C0112">
              <w:rPr>
                <w:rFonts w:asciiTheme="minorHAnsi" w:hAnsiTheme="minorHAnsi"/>
                <w:sz w:val="20"/>
              </w:rPr>
              <w:t xml:space="preserve">UR, </w:t>
            </w:r>
            <w:r>
              <w:rPr>
                <w:rFonts w:asciiTheme="minorHAnsi" w:hAnsiTheme="minorHAnsi"/>
                <w:sz w:val="20"/>
              </w:rPr>
              <w:t>RMŽaND</w:t>
            </w:r>
          </w:p>
        </w:tc>
      </w:tr>
      <w:tr w:rsidR="00DA00EB" w:rsidRPr="00385B43" w14:paraId="0CEA3905" w14:textId="77777777" w:rsidTr="00B51F3B">
        <w:trPr>
          <w:trHeight w:val="76"/>
        </w:trPr>
        <w:tc>
          <w:tcPr>
            <w:tcW w:w="2433" w:type="dxa"/>
            <w:gridSpan w:val="2"/>
            <w:tcBorders>
              <w:bottom w:val="single" w:sz="4" w:space="0" w:color="auto"/>
            </w:tcBorders>
          </w:tcPr>
          <w:p w14:paraId="367FCD56" w14:textId="1828BBF0"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A104</w:t>
            </w:r>
          </w:p>
        </w:tc>
        <w:tc>
          <w:tcPr>
            <w:tcW w:w="2434" w:type="dxa"/>
            <w:tcBorders>
              <w:bottom w:val="single" w:sz="4" w:space="0" w:color="auto"/>
            </w:tcBorders>
          </w:tcPr>
          <w:p w14:paraId="5FF520CD" w14:textId="6DBEB4A3"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Počet vytvorených pracovných miest</w:t>
            </w:r>
          </w:p>
        </w:tc>
        <w:tc>
          <w:tcPr>
            <w:tcW w:w="2433" w:type="dxa"/>
            <w:tcBorders>
              <w:bottom w:val="single" w:sz="4" w:space="0" w:color="auto"/>
            </w:tcBorders>
          </w:tcPr>
          <w:p w14:paraId="59F83A07" w14:textId="43B28DE4"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FTE</w:t>
            </w:r>
          </w:p>
        </w:tc>
        <w:tc>
          <w:tcPr>
            <w:tcW w:w="2434" w:type="dxa"/>
            <w:tcBorders>
              <w:bottom w:val="single" w:sz="4" w:space="0" w:color="auto"/>
            </w:tcBorders>
          </w:tcPr>
          <w:p w14:paraId="22D70B6A" w14:textId="778460E5"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2EDDB86D" w14:textId="5237D70C"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0AF8FC0D" w14:textId="54ABD73B"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r>
              <w:rPr>
                <w:rFonts w:asciiTheme="minorHAnsi" w:hAnsiTheme="minorHAnsi"/>
                <w:sz w:val="20"/>
              </w:rPr>
              <w:t>RMŽaND</w:t>
            </w:r>
          </w:p>
        </w:tc>
      </w:tr>
      <w:tr w:rsidR="00DA00EB" w:rsidRPr="00385B43" w14:paraId="2AC17788" w14:textId="77777777" w:rsidTr="00B51F3B">
        <w:trPr>
          <w:trHeight w:val="76"/>
        </w:trPr>
        <w:tc>
          <w:tcPr>
            <w:tcW w:w="2433" w:type="dxa"/>
            <w:gridSpan w:val="2"/>
            <w:tcBorders>
              <w:bottom w:val="single" w:sz="4" w:space="0" w:color="auto"/>
            </w:tcBorders>
          </w:tcPr>
          <w:p w14:paraId="7E43545F" w14:textId="51F4A5F4" w:rsidR="00DA00EB" w:rsidRPr="007D6358" w:rsidRDefault="00DA00EB" w:rsidP="00DA00EB">
            <w:pPr>
              <w:jc w:val="center"/>
              <w:rPr>
                <w:rFonts w:ascii="Arial Narrow" w:hAnsi="Arial Narrow"/>
                <w:sz w:val="18"/>
                <w:szCs w:val="18"/>
                <w:highlight w:val="yellow"/>
              </w:rPr>
            </w:pPr>
            <w:r w:rsidRPr="009365C4">
              <w:rPr>
                <w:rFonts w:asciiTheme="minorHAnsi" w:hAnsiTheme="minorHAnsi"/>
                <w:sz w:val="20"/>
              </w:rPr>
              <w:t>A101</w:t>
            </w:r>
          </w:p>
        </w:tc>
        <w:tc>
          <w:tcPr>
            <w:tcW w:w="2434" w:type="dxa"/>
            <w:tcBorders>
              <w:bottom w:val="single" w:sz="4" w:space="0" w:color="auto"/>
            </w:tcBorders>
          </w:tcPr>
          <w:p w14:paraId="7808AE81" w14:textId="318F6945" w:rsidR="00DA00EB" w:rsidRPr="007D6358" w:rsidRDefault="00DA00EB" w:rsidP="00DA00EB">
            <w:pPr>
              <w:jc w:val="center"/>
              <w:rPr>
                <w:rFonts w:ascii="Arial Narrow" w:hAnsi="Arial Narrow"/>
                <w:sz w:val="18"/>
                <w:szCs w:val="18"/>
                <w:highlight w:val="yellow"/>
              </w:rPr>
            </w:pPr>
            <w:r w:rsidRPr="009365C4">
              <w:rPr>
                <w:rFonts w:asciiTheme="minorHAnsi" w:hAnsiTheme="minorHAnsi"/>
                <w:sz w:val="20"/>
              </w:rPr>
              <w:t>Počet produktov, ktoré sú pre firmu nové</w:t>
            </w:r>
          </w:p>
        </w:tc>
        <w:tc>
          <w:tcPr>
            <w:tcW w:w="2433" w:type="dxa"/>
            <w:tcBorders>
              <w:bottom w:val="single" w:sz="4" w:space="0" w:color="auto"/>
            </w:tcBorders>
          </w:tcPr>
          <w:p w14:paraId="001B7D95" w14:textId="11FE67B3" w:rsidR="00DA00EB" w:rsidRPr="00DA00EB" w:rsidRDefault="00DA00EB" w:rsidP="00DA00EB">
            <w:pPr>
              <w:jc w:val="center"/>
              <w:rPr>
                <w:rFonts w:ascii="Arial Narrow" w:hAnsi="Arial Narrow"/>
                <w:sz w:val="18"/>
                <w:szCs w:val="18"/>
              </w:rPr>
            </w:pPr>
            <w:r w:rsidRPr="00DA00EB">
              <w:rPr>
                <w:rFonts w:ascii="Arial Narrow" w:hAnsi="Arial Narrow"/>
                <w:sz w:val="18"/>
                <w:szCs w:val="18"/>
              </w:rPr>
              <w:t>Počet</w:t>
            </w:r>
          </w:p>
        </w:tc>
        <w:tc>
          <w:tcPr>
            <w:tcW w:w="2434" w:type="dxa"/>
            <w:tcBorders>
              <w:bottom w:val="single" w:sz="4" w:space="0" w:color="auto"/>
            </w:tcBorders>
          </w:tcPr>
          <w:p w14:paraId="39AD7434" w14:textId="2C861838"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E4FB5C6" w14:textId="62D91B5F"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62FD4EB6" w14:textId="171F0597"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r>
              <w:rPr>
                <w:rFonts w:asciiTheme="minorHAnsi" w:hAnsiTheme="minorHAnsi"/>
                <w:sz w:val="20"/>
              </w:rPr>
              <w:t>RMŽaND</w:t>
            </w:r>
          </w:p>
        </w:tc>
      </w:tr>
      <w:tr w:rsidR="00DA00EB" w:rsidRPr="00385B43" w14:paraId="33C2E233" w14:textId="77777777" w:rsidTr="00B51F3B">
        <w:trPr>
          <w:trHeight w:val="76"/>
        </w:trPr>
        <w:tc>
          <w:tcPr>
            <w:tcW w:w="2433" w:type="dxa"/>
            <w:gridSpan w:val="2"/>
            <w:tcBorders>
              <w:bottom w:val="single" w:sz="4" w:space="0" w:color="auto"/>
            </w:tcBorders>
          </w:tcPr>
          <w:p w14:paraId="6EFEA4E3" w14:textId="65C6378F"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A102</w:t>
            </w:r>
          </w:p>
        </w:tc>
        <w:tc>
          <w:tcPr>
            <w:tcW w:w="2434" w:type="dxa"/>
            <w:tcBorders>
              <w:bottom w:val="single" w:sz="4" w:space="0" w:color="auto"/>
            </w:tcBorders>
          </w:tcPr>
          <w:p w14:paraId="3A088543" w14:textId="004E4B56"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Počet produktov, ktoré sú pre trh nové</w:t>
            </w:r>
          </w:p>
        </w:tc>
        <w:tc>
          <w:tcPr>
            <w:tcW w:w="2433" w:type="dxa"/>
            <w:tcBorders>
              <w:bottom w:val="single" w:sz="4" w:space="0" w:color="auto"/>
            </w:tcBorders>
          </w:tcPr>
          <w:p w14:paraId="73ED2B49" w14:textId="7C84EB60" w:rsidR="00DA00EB" w:rsidRPr="00DA00EB" w:rsidRDefault="00DA00EB" w:rsidP="00DA00EB">
            <w:pPr>
              <w:jc w:val="center"/>
              <w:rPr>
                <w:rFonts w:ascii="Arial Narrow" w:hAnsi="Arial Narrow"/>
                <w:sz w:val="18"/>
                <w:szCs w:val="18"/>
              </w:rPr>
            </w:pPr>
            <w:r w:rsidRPr="00DA00EB">
              <w:rPr>
                <w:rFonts w:ascii="Arial Narrow" w:hAnsi="Arial Narrow"/>
                <w:sz w:val="18"/>
                <w:szCs w:val="18"/>
              </w:rPr>
              <w:t xml:space="preserve">Počet </w:t>
            </w:r>
          </w:p>
        </w:tc>
        <w:tc>
          <w:tcPr>
            <w:tcW w:w="2434" w:type="dxa"/>
            <w:tcBorders>
              <w:bottom w:val="single" w:sz="4" w:space="0" w:color="auto"/>
            </w:tcBorders>
          </w:tcPr>
          <w:p w14:paraId="6CA28874" w14:textId="2F5BECE5" w:rsidR="00DA00EB" w:rsidRPr="00385B43" w:rsidRDefault="00DA00EB" w:rsidP="00DA00EB">
            <w:pPr>
              <w:jc w:val="center"/>
              <w:rPr>
                <w:rFonts w:ascii="Arial Narrow" w:hAnsi="Arial Narrow"/>
                <w:sz w:val="18"/>
                <w:szCs w:val="18"/>
              </w:rPr>
            </w:pPr>
            <w:r w:rsidRPr="002E10B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259AA93" w14:textId="3DFBEFD7"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34F19A8D" w14:textId="1C2642DB" w:rsidR="00DA00EB" w:rsidRPr="007D6358" w:rsidRDefault="00DA00EB" w:rsidP="00DA00EB">
            <w:pPr>
              <w:jc w:val="center"/>
              <w:rPr>
                <w:rFonts w:ascii="Arial Narrow" w:hAnsi="Arial Narrow"/>
                <w:sz w:val="18"/>
                <w:szCs w:val="18"/>
                <w:highlight w:val="yellow"/>
              </w:rPr>
            </w:pPr>
            <w:r w:rsidRPr="008C0112">
              <w:rPr>
                <w:rFonts w:asciiTheme="minorHAnsi" w:hAnsiTheme="minorHAnsi"/>
                <w:sz w:val="20"/>
              </w:rPr>
              <w:t xml:space="preserve">UR, </w:t>
            </w:r>
            <w:r>
              <w:rPr>
                <w:rFonts w:asciiTheme="minorHAnsi" w:hAnsiTheme="minorHAnsi"/>
                <w:sz w:val="20"/>
              </w:rPr>
              <w:t>RMŽaND</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80425A" w:rsidRPr="00385B43" w:rsidRDefault="00CE63F5" w:rsidP="00740F36">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merateľného/ých ukazovateľa/ov</w:t>
            </w:r>
            <w:r w:rsidR="00740F36">
              <w:rPr>
                <w:rFonts w:ascii="Arial Narrow" w:hAnsi="Arial Narrow"/>
                <w:sz w:val="18"/>
                <w:szCs w:val="18"/>
              </w:rPr>
              <w:t xml:space="preserve">. </w:t>
            </w:r>
            <w:r w:rsidR="0080425A"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9AB8953"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4C01D86"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422201C4"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533753E1"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7B023E2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4AB4C5AB"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p w14:paraId="17CE5497" w14:textId="2DAA94C5"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1C3C20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85C8E">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821113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43A08C20"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1348609B" w14:textId="1EA7A63E" w:rsidR="00F13DF8" w:rsidRPr="00C5708E" w:rsidRDefault="00F13DF8" w:rsidP="00437F80">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20A16062" w:rsidR="008A2FD8" w:rsidRPr="00437F80" w:rsidRDefault="008A2FD8" w:rsidP="00437F80">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0D1AE4C"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494EB8A8"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6223B1">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037E633" w14:textId="0200D6DD" w:rsidR="00E4250F" w:rsidRDefault="00E4250F">
            <w:pPr>
              <w:pStyle w:val="Odsekzoznamu"/>
              <w:tabs>
                <w:tab w:val="left" w:pos="1593"/>
              </w:tabs>
              <w:autoSpaceDE w:val="0"/>
              <w:autoSpaceDN w:val="0"/>
              <w:ind w:left="1593" w:hanging="1527"/>
              <w:rPr>
                <w:moveTo w:id="17" w:author="Daniel Pavlačka" w:date="2023-01-16T13:01:00Z"/>
                <w:rFonts w:ascii="Arial Narrow" w:hAnsi="Arial Narrow"/>
                <w:sz w:val="18"/>
                <w:szCs w:val="18"/>
              </w:rPr>
            </w:pPr>
            <w:r w:rsidRPr="00385B43">
              <w:rPr>
                <w:rFonts w:ascii="Arial Narrow" w:hAnsi="Arial Narrow"/>
                <w:sz w:val="18"/>
                <w:szCs w:val="18"/>
              </w:rPr>
              <w:t xml:space="preserve">Príloha č. </w:t>
            </w:r>
            <w:moveToRangeStart w:id="18" w:author="Daniel Pavlačka" w:date="2023-01-16T13:01:00Z" w:name="move124766476"/>
            <w:moveTo w:id="19" w:author="Daniel Pavlačka" w:date="2023-01-16T13:01:00Z">
              <w:r w:rsidR="00007712">
                <w:rPr>
                  <w:rFonts w:ascii="Arial Narrow" w:hAnsi="Arial Narrow"/>
                  <w:sz w:val="18"/>
                  <w:szCs w:val="18"/>
                </w:rPr>
                <w:t>2</w:t>
              </w:r>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moveTo>
          </w:p>
          <w:p w14:paraId="16CAE59A" w14:textId="77777777" w:rsidR="00687593" w:rsidRDefault="00687593" w:rsidP="00687593">
            <w:pPr>
              <w:pStyle w:val="Odsekzoznamu"/>
              <w:tabs>
                <w:tab w:val="left" w:pos="1593"/>
              </w:tabs>
              <w:autoSpaceDE w:val="0"/>
              <w:autoSpaceDN w:val="0"/>
              <w:ind w:left="1593" w:hanging="1527"/>
              <w:rPr>
                <w:rFonts w:ascii="Arial Narrow" w:hAnsi="Arial Narrow"/>
                <w:sz w:val="18"/>
                <w:szCs w:val="18"/>
              </w:rPr>
            </w:pPr>
            <w:moveToRangeStart w:id="20" w:author="Daniel Pavlačka" w:date="2023-01-16T13:01:00Z" w:name="move124766477"/>
            <w:moveToRangeEnd w:id="18"/>
            <w:moveTo w:id="21" w:author="Daniel Pavlačka" w:date="2023-01-16T13:01:00Z">
              <w:r w:rsidRPr="00385B43">
                <w:rPr>
                  <w:rFonts w:ascii="Arial Narrow" w:hAnsi="Arial Narrow"/>
                  <w:sz w:val="18"/>
                  <w:szCs w:val="18"/>
                </w:rPr>
                <w:t xml:space="preserve">Príloha č. </w:t>
              </w:r>
            </w:moveTo>
            <w:moveToRangeEnd w:id="20"/>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03BF2665" w14:textId="77777777" w:rsidR="00E4250F" w:rsidRDefault="00687593">
            <w:pPr>
              <w:pStyle w:val="Odsekzoznamu"/>
              <w:tabs>
                <w:tab w:val="left" w:pos="1593"/>
              </w:tabs>
              <w:autoSpaceDE w:val="0"/>
              <w:autoSpaceDN w:val="0"/>
              <w:ind w:left="1593" w:hanging="1527"/>
              <w:rPr>
                <w:moveFrom w:id="22" w:author="Daniel Pavlačka" w:date="2023-01-16T13:01:00Z"/>
                <w:rFonts w:ascii="Arial Narrow" w:hAnsi="Arial Narrow"/>
                <w:sz w:val="18"/>
                <w:szCs w:val="18"/>
              </w:rPr>
            </w:pPr>
            <w:moveFromRangeStart w:id="23" w:author="Daniel Pavlačka" w:date="2023-01-16T13:01:00Z" w:name="move124766477"/>
            <w:moveFrom w:id="24" w:author="Daniel Pavlačka" w:date="2023-01-16T13:01:00Z">
              <w:r w:rsidRPr="00385B43">
                <w:rPr>
                  <w:rFonts w:ascii="Arial Narrow" w:hAnsi="Arial Narrow"/>
                  <w:sz w:val="18"/>
                  <w:szCs w:val="18"/>
                </w:rPr>
                <w:t xml:space="preserve">Príloha č. </w:t>
              </w:r>
              <w:moveFromRangeStart w:id="25" w:author="Daniel Pavlačka" w:date="2023-01-16T13:01:00Z" w:name="move124766476"/>
              <w:moveFromRangeEnd w:id="23"/>
              <w:r w:rsidR="00007712">
                <w:rPr>
                  <w:rFonts w:ascii="Arial Narrow" w:hAnsi="Arial Narrow"/>
                  <w:sz w:val="18"/>
                  <w:szCs w:val="18"/>
                </w:rPr>
                <w:t>2</w:t>
              </w:r>
              <w:r w:rsidR="00E4250F" w:rsidRPr="00385B43">
                <w:rPr>
                  <w:rFonts w:ascii="Arial Narrow" w:hAnsi="Arial Narrow"/>
                  <w:sz w:val="18"/>
                  <w:szCs w:val="18"/>
                </w:rPr>
                <w:t xml:space="preserve"> ŽoPr –</w:t>
              </w:r>
              <w:r w:rsidR="00E4250F">
                <w:rPr>
                  <w:rFonts w:ascii="Arial Narrow" w:hAnsi="Arial Narrow"/>
                  <w:sz w:val="18"/>
                  <w:szCs w:val="18"/>
                </w:rPr>
                <w:t>V</w:t>
              </w:r>
              <w:r w:rsidR="00E4250F" w:rsidRPr="00385B43">
                <w:rPr>
                  <w:rFonts w:ascii="Arial Narrow" w:hAnsi="Arial Narrow"/>
                  <w:sz w:val="18"/>
                  <w:szCs w:val="18"/>
                </w:rPr>
                <w:t xml:space="preserve">yhlásenie </w:t>
              </w:r>
              <w:r w:rsidR="00E4250F">
                <w:rPr>
                  <w:rFonts w:ascii="Arial Narrow" w:hAnsi="Arial Narrow"/>
                  <w:sz w:val="18"/>
                  <w:szCs w:val="18"/>
                </w:rPr>
                <w:t>o veľkosti podniku</w:t>
              </w:r>
            </w:moveFrom>
          </w:p>
          <w:moveFromRangeEnd w:id="25"/>
          <w:p w14:paraId="6CBBAC8F" w14:textId="5730AAC2"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C2EB82" w:rsidR="00C9153F" w:rsidRPr="00385B43" w:rsidRDefault="00C9153F" w:rsidP="00C5708E">
            <w:pPr>
              <w:pStyle w:val="Odsekzoznamu"/>
              <w:autoSpaceDE w:val="0"/>
              <w:autoSpaceDN w:val="0"/>
              <w:ind w:left="62" w:firstLine="4"/>
              <w:rPr>
                <w:rFonts w:ascii="Arial Narrow" w:hAnsi="Arial Narrow"/>
                <w:sz w:val="18"/>
                <w:szCs w:val="18"/>
              </w:rPr>
            </w:pPr>
            <w:r>
              <w:rPr>
                <w:rFonts w:ascii="Arial Narrow" w:hAnsi="Arial Narrow"/>
                <w:sz w:val="18"/>
                <w:szCs w:val="18"/>
              </w:rPr>
              <w:t xml:space="preserve"> </w:t>
            </w:r>
            <w:r w:rsidRPr="00DF0CC9">
              <w:rPr>
                <w:rFonts w:ascii="Arial Narrow" w:hAnsi="Arial Narrow"/>
                <w:sz w:val="18"/>
                <w:szCs w:val="18"/>
              </w:rPr>
              <w:t>„Bez osobitnej prílohy““</w:t>
            </w:r>
          </w:p>
        </w:tc>
      </w:tr>
      <w:tr w:rsidR="00C0655E" w:rsidRPr="00385B43" w14:paraId="5F0F6FA0" w14:textId="77777777" w:rsidTr="00B51F3B">
        <w:trPr>
          <w:trHeight w:val="330"/>
        </w:trPr>
        <w:tc>
          <w:tcPr>
            <w:tcW w:w="7054" w:type="dxa"/>
            <w:vAlign w:val="center"/>
          </w:tcPr>
          <w:p w14:paraId="669E2F42" w14:textId="3241DC17"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7E6D0072"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94B59">
              <w:rPr>
                <w:rFonts w:ascii="Arial Narrow" w:hAnsi="Arial Narrow"/>
                <w:sz w:val="18"/>
                <w:szCs w:val="18"/>
              </w:rPr>
              <w:t>4</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23A51D99" w:rsidR="008A0977" w:rsidRPr="00385B43" w:rsidRDefault="008A0977" w:rsidP="008A0977">
            <w:pPr>
              <w:pStyle w:val="Odsekzoznamu"/>
              <w:autoSpaceDE w:val="0"/>
              <w:autoSpaceDN w:val="0"/>
              <w:ind w:left="426"/>
              <w:rPr>
                <w:rFonts w:ascii="Arial Narrow" w:hAnsi="Arial Narrow"/>
                <w:sz w:val="18"/>
                <w:szCs w:val="18"/>
              </w:rPr>
            </w:pP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4CAEC11"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B2C9B4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94B59">
              <w:rPr>
                <w:rFonts w:ascii="Arial Narrow" w:hAnsi="Arial Narrow"/>
                <w:sz w:val="18"/>
                <w:szCs w:val="18"/>
              </w:rPr>
              <w:t>5</w:t>
            </w:r>
            <w:r w:rsidR="00C41525" w:rsidRPr="00385B43">
              <w:rPr>
                <w:rFonts w:ascii="Arial Narrow" w:hAnsi="Arial Narrow"/>
                <w:sz w:val="18"/>
                <w:szCs w:val="18"/>
              </w:rPr>
              <w:t xml:space="preserve"> ŽoPr - Rozpočet projektu</w:t>
            </w:r>
            <w:r w:rsidR="002D03FB">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6C987FA3"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5</w:t>
            </w:r>
            <w:r w:rsidRPr="00385B43">
              <w:rPr>
                <w:rFonts w:ascii="Arial Narrow" w:hAnsi="Arial Narrow"/>
                <w:sz w:val="18"/>
                <w:szCs w:val="18"/>
              </w:rPr>
              <w:t xml:space="preserve"> ŽoPr - Rozpočet projektu,</w:t>
            </w:r>
          </w:p>
          <w:p w14:paraId="3DD7DD4C" w14:textId="20B2A700"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6</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7CCCD541"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7</w:t>
            </w:r>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48B3BEF2"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2B12C99" w:rsidR="006E13CA" w:rsidRPr="00385B43" w:rsidRDefault="006E13CA"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76D4A405"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1D590F3A"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BD7AC4">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5208A586"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p>
        </w:tc>
        <w:tc>
          <w:tcPr>
            <w:tcW w:w="7405" w:type="dxa"/>
            <w:vAlign w:val="center"/>
          </w:tcPr>
          <w:p w14:paraId="1AB04886" w14:textId="36347F6D"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10</w:t>
            </w:r>
            <w:r w:rsidRPr="00385B43">
              <w:rPr>
                <w:rFonts w:ascii="Arial Narrow" w:hAnsi="Arial Narrow"/>
                <w:sz w:val="18"/>
                <w:szCs w:val="18"/>
              </w:rPr>
              <w:t xml:space="preserve"> 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1F5F46E1" w:rsidR="00CE155D" w:rsidRPr="00385B43" w:rsidRDefault="006B5BCA" w:rsidP="002D03F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BD7AC4">
              <w:rPr>
                <w:rFonts w:ascii="Arial Narrow" w:hAnsi="Arial Narrow"/>
                <w:sz w:val="18"/>
                <w:szCs w:val="18"/>
              </w:rPr>
              <w:t>13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A2AC97E"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5</w:t>
            </w:r>
            <w:r w:rsidRPr="00385B43">
              <w:rPr>
                <w:rFonts w:ascii="Arial Narrow" w:hAnsi="Arial Narrow"/>
                <w:sz w:val="18"/>
                <w:szCs w:val="18"/>
              </w:rPr>
              <w:t xml:space="preserve"> ŽoPr - Rozpočet projektu,</w:t>
            </w:r>
          </w:p>
          <w:p w14:paraId="012476D7" w14:textId="0245C8AC" w:rsidR="0036507C" w:rsidRPr="00BD7AC4" w:rsidRDefault="006B5BCA" w:rsidP="0000771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D7AC4">
              <w:rPr>
                <w:rFonts w:ascii="Arial Narrow" w:hAnsi="Arial Narrow"/>
                <w:sz w:val="18"/>
                <w:szCs w:val="18"/>
              </w:rPr>
              <w:t>11</w:t>
            </w:r>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tc>
      </w:tr>
    </w:tbl>
    <w:p w14:paraId="0B45DA1B" w14:textId="77777777" w:rsidR="00ED7925" w:rsidRDefault="00ED7925">
      <w:pPr>
        <w:rPr>
          <w:rFonts w:ascii="Arial Narrow" w:hAnsi="Arial Narrow"/>
        </w:rPr>
      </w:pPr>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0113CBEB"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687593">
              <w:rPr>
                <w:rFonts w:ascii="Arial Narrow" w:hAnsi="Arial Narrow" w:cs="Times New Roman"/>
                <w:color w:val="000000"/>
                <w:szCs w:val="24"/>
              </w:rPr>
              <w:t xml:space="preserve"> </w:t>
            </w:r>
            <w:del w:id="26" w:author="Daniel Pavlačka" w:date="2023-01-16T13:01:00Z">
              <w:r w:rsidRPr="00385B43">
                <w:rPr>
                  <w:rFonts w:ascii="Arial Narrow" w:hAnsi="Arial Narrow" w:cs="Times New Roman"/>
                  <w:color w:val="000000"/>
                  <w:szCs w:val="24"/>
                </w:rPr>
                <w:delText>príspevok</w:delText>
              </w:r>
            </w:del>
            <w:ins w:id="27" w:author="Daniel Pavlačka" w:date="2023-01-16T13:01:00Z">
              <w:r w:rsidR="00687593">
                <w:rPr>
                  <w:rFonts w:ascii="Arial Narrow" w:hAnsi="Arial Narrow" w:cs="Times New Roman"/>
                  <w:color w:val="000000"/>
                  <w:szCs w:val="24"/>
                </w:rPr>
                <w:t>poskytnutie</w:t>
              </w:r>
              <w:r w:rsidRPr="00385B43">
                <w:rPr>
                  <w:rFonts w:ascii="Arial Narrow" w:hAnsi="Arial Narrow" w:cs="Times New Roman"/>
                  <w:color w:val="000000"/>
                  <w:szCs w:val="24"/>
                </w:rPr>
                <w:t xml:space="preserve"> príspev</w:t>
              </w:r>
              <w:r w:rsidR="00687593">
                <w:rPr>
                  <w:rFonts w:ascii="Arial Narrow" w:hAnsi="Arial Narrow" w:cs="Times New Roman"/>
                  <w:color w:val="000000"/>
                  <w:szCs w:val="24"/>
                </w:rPr>
                <w:t>ku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6F82980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2D0701">
              <w:rPr>
                <w:rFonts w:ascii="Arial Narrow" w:hAnsi="Arial Narrow" w:cs="Times New Roman"/>
                <w:color w:val="000000"/>
                <w:szCs w:val="24"/>
              </w:rPr>
              <w:t>3</w:t>
            </w:r>
            <w:r w:rsidRPr="00385B43">
              <w:rPr>
                <w:rFonts w:ascii="Arial Narrow" w:hAnsi="Arial Narrow" w:cs="Times New Roman"/>
                <w:color w:val="000000"/>
                <w:szCs w:val="24"/>
              </w:rPr>
              <w:t xml:space="preserve"> </w:t>
            </w:r>
            <w:del w:id="28" w:author="Daniel Pavlačka" w:date="2023-01-16T13:01:00Z">
              <w:r w:rsidRPr="00385B43">
                <w:rPr>
                  <w:rFonts w:ascii="Arial Narrow" w:hAnsi="Arial Narrow" w:cs="Times New Roman"/>
                  <w:color w:val="000000"/>
                  <w:szCs w:val="24"/>
                </w:rPr>
                <w:delText>rokov</w:delText>
              </w:r>
            </w:del>
            <w:ins w:id="29" w:author="Daniel Pavlačka" w:date="2023-01-16T13:01:00Z">
              <w:r w:rsidRPr="00385B43">
                <w:rPr>
                  <w:rFonts w:ascii="Arial Narrow" w:hAnsi="Arial Narrow" w:cs="Times New Roman"/>
                  <w:color w:val="000000"/>
                  <w:szCs w:val="24"/>
                </w:rPr>
                <w:t>rok</w:t>
              </w:r>
              <w:r w:rsidR="00687593">
                <w:rPr>
                  <w:rFonts w:ascii="Arial Narrow" w:hAnsi="Arial Narrow" w:cs="Times New Roman"/>
                  <w:color w:val="000000"/>
                  <w:szCs w:val="24"/>
                </w:rPr>
                <w:t>y</w:t>
              </w:r>
            </w:ins>
            <w:r w:rsidRPr="00385B43">
              <w:rPr>
                <w:rFonts w:ascii="Arial Narrow" w:hAnsi="Arial Narrow" w:cs="Times New Roman"/>
                <w:color w:val="000000"/>
                <w:szCs w:val="24"/>
              </w:rPr>
              <w:t xml:space="preserve"> od</w:t>
            </w:r>
            <w:ins w:id="30" w:author="Daniel Pavlačka" w:date="2023-01-16T13:01:00Z">
              <w:r w:rsidR="00687593">
                <w:rPr>
                  <w:rFonts w:ascii="Arial Narrow" w:hAnsi="Arial Narrow" w:cs="Times New Roman"/>
                  <w:color w:val="000000"/>
                  <w:szCs w:val="24"/>
                </w:rPr>
                <w:t xml:space="preserve"> finančného</w:t>
              </w:r>
            </w:ins>
            <w:r w:rsidRPr="00385B43">
              <w:rPr>
                <w:rFonts w:ascii="Arial Narrow" w:hAnsi="Arial Narrow" w:cs="Times New Roman"/>
                <w:color w:val="000000"/>
                <w:szCs w:val="24"/>
              </w:rPr>
              <w:t xml:space="preserve"> ukončenia realizácie projektu,</w:t>
            </w:r>
          </w:p>
          <w:p w14:paraId="0DF05DF5" w14:textId="000E9A4A"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del w:id="31" w:author="Daniel Pavlačka" w:date="2023-01-16T13:01:00Z">
              <w:r>
                <w:rPr>
                  <w:rFonts w:ascii="Arial Narrow" w:hAnsi="Arial Narrow" w:cs="Times New Roman"/>
                  <w:color w:val="000000"/>
                  <w:szCs w:val="24"/>
                </w:rPr>
                <w:delText>ŽoPr</w:delText>
              </w:r>
            </w:del>
            <w:ins w:id="32" w:author="Daniel Pavlačka" w:date="2023-01-16T13:01:00Z">
              <w:r w:rsidR="00687593">
                <w:rPr>
                  <w:rFonts w:ascii="Arial Narrow" w:hAnsi="Arial Narrow" w:cs="Times New Roman"/>
                  <w:color w:val="000000"/>
                  <w:szCs w:val="24"/>
                </w:rPr>
                <w:t>tejto žiadosti o poskytnutie príspevku</w:t>
              </w:r>
            </w:ins>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174CE888" w14:textId="6FB19889" w:rsidR="00687593" w:rsidRPr="00385B43" w:rsidRDefault="00687593" w:rsidP="006C3E35">
            <w:pPr>
              <w:pStyle w:val="Odsekzoznamu"/>
              <w:numPr>
                <w:ilvl w:val="0"/>
                <w:numId w:val="15"/>
              </w:numPr>
              <w:autoSpaceDE w:val="0"/>
              <w:autoSpaceDN w:val="0"/>
              <w:adjustRightInd w:val="0"/>
              <w:spacing w:before="120" w:after="120" w:line="240" w:lineRule="auto"/>
              <w:ind w:left="426" w:right="111"/>
              <w:rPr>
                <w:ins w:id="33" w:author="Daniel Pavlačka" w:date="2023-01-16T13:01:00Z"/>
                <w:rFonts w:ascii="Arial Narrow" w:hAnsi="Arial Narrow" w:cs="Times New Roman"/>
                <w:color w:val="000000"/>
                <w:szCs w:val="24"/>
              </w:rPr>
            </w:pPr>
            <w:ins w:id="34" w:author="Daniel Pavlačka" w:date="2023-01-16T13:01:00Z">
              <w:r>
                <w:rPr>
                  <w:rFonts w:ascii="Arial Narrow" w:hAnsi="Arial Narrow" w:cs="Times New Roman"/>
                  <w:color w:val="000000"/>
                  <w:szCs w:val="24"/>
                </w:rPr>
                <w:t>ukončím realizáciu projektu a predložím záverečnú žiadosť o platbu (žiadosť o poskytnutie refundácie) do 9 mesiacov od nadobudnutia účinnosti zmluvy o príspevku a zároveň najneskôr do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F5D730B"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2D0701">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330F30AB"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w:t>
            </w:r>
            <w:r w:rsidR="00FE6B0C" w:rsidRPr="00385B43">
              <w:rPr>
                <w:rFonts w:ascii="Arial Narrow" w:hAnsi="Arial Narrow" w:cs="Times New Roman"/>
                <w:color w:val="000000"/>
                <w:szCs w:val="24"/>
              </w:rPr>
              <w:t xml:space="preserve">v rámci </w:t>
            </w:r>
            <w:del w:id="35" w:author="Daniel Pavlačka" w:date="2023-01-16T13:01:00Z">
              <w:r w:rsidRPr="00385B43">
                <w:rPr>
                  <w:rFonts w:ascii="Arial Narrow" w:hAnsi="Arial Narrow" w:cs="Times New Roman"/>
                  <w:color w:val="000000"/>
                  <w:szCs w:val="24"/>
                </w:rPr>
                <w:delText>konania o</w:delText>
              </w:r>
            </w:del>
            <w:ins w:id="36" w:author="Daniel Pavlačka" w:date="2023-01-16T13:01:00Z">
              <w:r w:rsidR="00FE6B0C">
                <w:rPr>
                  <w:rFonts w:ascii="Arial Narrow" w:hAnsi="Arial Narrow" w:cs="Times New Roman"/>
                  <w:color w:val="000000"/>
                  <w:szCs w:val="24"/>
                </w:rPr>
                <w:t>schvaľovania</w:t>
              </w:r>
            </w:ins>
            <w:r w:rsidR="00FE6B0C" w:rsidRPr="00385B43">
              <w:rPr>
                <w:rFonts w:ascii="Arial Narrow" w:hAnsi="Arial Narrow" w:cs="Times New Roman"/>
                <w:color w:val="000000"/>
                <w:szCs w:val="24"/>
              </w:rPr>
              <w:t> žiadosti o</w:t>
            </w:r>
            <w:r w:rsidR="00FE6B0C">
              <w:rPr>
                <w:rFonts w:ascii="Arial Narrow" w:hAnsi="Arial Narrow" w:cs="Times New Roman"/>
                <w:color w:val="000000"/>
                <w:szCs w:val="24"/>
              </w:rPr>
              <w:t> </w:t>
            </w:r>
            <w:del w:id="37" w:author="Daniel Pavlačka" w:date="2023-01-16T13:01:00Z">
              <w:r w:rsidRPr="00385B43">
                <w:rPr>
                  <w:rFonts w:ascii="Arial Narrow" w:hAnsi="Arial Narrow" w:cs="Times New Roman"/>
                  <w:color w:val="000000"/>
                  <w:szCs w:val="24"/>
                </w:rPr>
                <w:delText>NFP</w:delText>
              </w:r>
            </w:del>
            <w:ins w:id="38" w:author="Daniel Pavlačka" w:date="2023-01-16T13:01:00Z">
              <w:r w:rsidR="00FE6B0C">
                <w:rPr>
                  <w:rFonts w:ascii="Arial Narrow" w:hAnsi="Arial Narrow" w:cs="Times New Roman"/>
                  <w:color w:val="000000"/>
                  <w:szCs w:val="24"/>
                </w:rPr>
                <w:t>poskytnutie príspevku</w:t>
              </w:r>
            </w:ins>
            <w:r w:rsidR="00FE6B0C" w:rsidRPr="00385B43">
              <w:rPr>
                <w:rFonts w:ascii="Arial Narrow" w:hAnsi="Arial Narrow" w:cs="Times New Roman"/>
                <w:color w:val="000000"/>
                <w:szCs w:val="24"/>
              </w:rPr>
              <w:t xml:space="preserve"> a/alebo implementácie projektu</w:t>
            </w:r>
            <w:r w:rsidRPr="00385B43">
              <w:rPr>
                <w:rFonts w:ascii="Arial Narrow" w:hAnsi="Arial Narrow" w:cs="Times New Roman"/>
                <w:color w:val="000000"/>
                <w:szCs w:val="24"/>
              </w:rPr>
              <w:t xml:space="preserve"> (napr. možnosť mimoriadneho ukončenia zmluvného vzťahu, vznik neoprávnených výdavkov)</w:t>
            </w:r>
            <w:r w:rsidR="00F16CD3" w:rsidRPr="00385B43">
              <w:rPr>
                <w:rFonts w:ascii="Arial Narrow" w:hAnsi="Arial Narrow" w:cs="Times New Roman"/>
                <w:color w:val="000000"/>
                <w:szCs w:val="24"/>
              </w:rPr>
              <w:t>,</w:t>
            </w:r>
          </w:p>
          <w:p w14:paraId="0121D502" w14:textId="00510894"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5396FF5A"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w:t>
            </w:r>
            <w:r w:rsidR="00B1474C">
              <w:rPr>
                <w:rFonts w:ascii="Arial Narrow" w:hAnsi="Arial Narrow" w:cs="Times New Roman"/>
                <w:color w:val="000000"/>
                <w:szCs w:val="24"/>
              </w:rPr>
              <w:t> </w:t>
            </w:r>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3A5B2427"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2D0701">
              <w:rPr>
                <w:rFonts w:ascii="Arial Narrow" w:hAnsi="Arial Narrow" w:cs="Times New Roman"/>
                <w:color w:val="000000"/>
                <w:szCs w:val="24"/>
              </w:rPr>
              <w:t>,</w:t>
            </w:r>
          </w:p>
          <w:p w14:paraId="7DAE6515" w14:textId="2BD84790"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r w:rsidR="00D12B2B" w:rsidRPr="00385B43">
              <w:rPr>
                <w:rFonts w:ascii="Arial Narrow" w:hAnsi="Arial Narrow" w:cs="Times New Roman"/>
                <w:color w:val="000000"/>
                <w:szCs w:val="24"/>
              </w:rPr>
              <w:t xml:space="preserve"> </w:t>
            </w:r>
          </w:p>
          <w:p w14:paraId="5C11E64F" w14:textId="2FE7ACFC"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r w:rsidR="00F57803">
              <w:rPr>
                <w:rFonts w:ascii="Arial Narrow" w:hAnsi="Arial Narrow" w:cs="Times New Roman"/>
                <w:color w:val="000000"/>
                <w:szCs w:val="24"/>
              </w:rPr>
              <w:t>,</w:t>
            </w:r>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08D86D84"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lastRenderedPageBreak/>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Pr="00385B43">
              <w:rPr>
                <w:rFonts w:ascii="Arial Narrow" w:hAnsi="Arial Narrow" w:cs="Times New Roman"/>
                <w:color w:val="000000"/>
                <w:szCs w:val="24"/>
                <w:highlight w:val="yellow"/>
              </w:rPr>
              <w:t xml:space="preserve"> </w:t>
            </w:r>
          </w:p>
          <w:p w14:paraId="1F931294" w14:textId="71EE285B"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0024363D" w14:textId="7C99441B"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počas obdobia udržateľnosti projektu (tri roky po</w:t>
            </w:r>
            <w:ins w:id="39" w:author="Daniel Pavlačka" w:date="2023-01-16T13:01:00Z">
              <w:r w:rsidRPr="00777DE8">
                <w:rPr>
                  <w:rFonts w:ascii="Arial Narrow" w:hAnsi="Arial Narrow" w:cs="Times New Roman"/>
                  <w:color w:val="000000"/>
                  <w:szCs w:val="24"/>
                </w:rPr>
                <w:t xml:space="preserve"> </w:t>
              </w:r>
              <w:r w:rsidR="00FE6B0C">
                <w:rPr>
                  <w:rFonts w:ascii="Arial Narrow" w:hAnsi="Arial Narrow" w:cs="Times New Roman"/>
                  <w:color w:val="000000"/>
                  <w:szCs w:val="24"/>
                </w:rPr>
                <w:t>finančnom</w:t>
              </w:r>
            </w:ins>
            <w:r w:rsidR="00FE6B0C">
              <w:rPr>
                <w:rFonts w:ascii="Arial Narrow" w:hAnsi="Arial Narrow" w:cs="Times New Roman"/>
                <w:color w:val="000000"/>
                <w:szCs w:val="24"/>
              </w:rPr>
              <w:t xml:space="preserve"> </w:t>
            </w:r>
            <w:r w:rsidRPr="00777DE8">
              <w:rPr>
                <w:rFonts w:ascii="Arial Narrow" w:hAnsi="Arial Narrow" w:cs="Times New Roman"/>
                <w:color w:val="000000"/>
                <w:szCs w:val="24"/>
              </w:rPr>
              <w:t xml:space="preserve">ukončení realizácie projektu) nedôjde v mojom podniku k zásadnému poklesu zamestnanosti vo vzťahu k podporeným aktivitám projektu, </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948C1" w14:textId="77777777" w:rsidR="006544F3" w:rsidRDefault="006544F3" w:rsidP="00297396">
      <w:pPr>
        <w:spacing w:after="0" w:line="240" w:lineRule="auto"/>
      </w:pPr>
      <w:r>
        <w:separator/>
      </w:r>
    </w:p>
  </w:endnote>
  <w:endnote w:type="continuationSeparator" w:id="0">
    <w:p w14:paraId="4ECE33C1" w14:textId="77777777" w:rsidR="006544F3" w:rsidRDefault="006544F3" w:rsidP="00297396">
      <w:pPr>
        <w:spacing w:after="0" w:line="240" w:lineRule="auto"/>
      </w:pPr>
      <w:r>
        <w:continuationSeparator/>
      </w:r>
    </w:p>
  </w:endnote>
  <w:endnote w:type="continuationNotice" w:id="1">
    <w:p w14:paraId="56D54B0B" w14:textId="77777777" w:rsidR="006544F3" w:rsidRDefault="006544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5322231" w:rsidR="002D03FB" w:rsidRPr="001A4E70" w:rsidRDefault="002D03F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07712">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2ED9D171" w:rsidR="002D03FB" w:rsidRPr="001A4E70"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07712">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67CE126"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07712">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8F6F57E"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07712">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88CC28" w:rsidR="002D03FB" w:rsidRPr="00B13A79" w:rsidRDefault="002D03F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07712">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2D03FB" w:rsidRPr="00570367" w:rsidRDefault="002D03F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0CAA1" w14:textId="77777777" w:rsidR="006544F3" w:rsidRDefault="006544F3" w:rsidP="00297396">
      <w:pPr>
        <w:spacing w:after="0" w:line="240" w:lineRule="auto"/>
      </w:pPr>
      <w:r>
        <w:separator/>
      </w:r>
    </w:p>
  </w:footnote>
  <w:footnote w:type="continuationSeparator" w:id="0">
    <w:p w14:paraId="7DC41157" w14:textId="77777777" w:rsidR="006544F3" w:rsidRDefault="006544F3" w:rsidP="00297396">
      <w:pPr>
        <w:spacing w:after="0" w:line="240" w:lineRule="auto"/>
      </w:pPr>
      <w:r>
        <w:continuationSeparator/>
      </w:r>
    </w:p>
  </w:footnote>
  <w:footnote w:type="continuationNotice" w:id="1">
    <w:p w14:paraId="7D4D8DC6" w14:textId="77777777" w:rsidR="006544F3" w:rsidRDefault="006544F3">
      <w:pPr>
        <w:spacing w:after="0" w:line="240" w:lineRule="auto"/>
      </w:pPr>
    </w:p>
  </w:footnote>
  <w:footnote w:id="2">
    <w:p w14:paraId="205457CD" w14:textId="71527B4C" w:rsidR="002D03FB" w:rsidRDefault="002D03F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2D03FB" w:rsidRDefault="002D03FB"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6D35B395" w:rsidR="002D03FB" w:rsidRDefault="002D03FB"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2D03FB" w:rsidRPr="00627EA3" w:rsidRDefault="002D03F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A9C7A4A" w:rsidR="002D03FB" w:rsidRPr="001F013A" w:rsidRDefault="00C43065" w:rsidP="000F2DA9">
    <w:pPr>
      <w:pStyle w:val="Hlavika"/>
      <w:rPr>
        <w:rFonts w:ascii="Arial Narrow" w:hAnsi="Arial Narrow"/>
        <w:sz w:val="20"/>
      </w:rPr>
    </w:pPr>
    <w:r>
      <w:rPr>
        <w:noProof/>
        <w:lang w:eastAsia="sk-SK"/>
      </w:rPr>
      <w:drawing>
        <wp:anchor distT="0" distB="0" distL="114300" distR="114300" simplePos="0" relativeHeight="251653120" behindDoc="1" locked="0" layoutInCell="1" allowOverlap="1" wp14:anchorId="35A01954" wp14:editId="4DAFE422">
          <wp:simplePos x="0" y="0"/>
          <wp:positionH relativeFrom="column">
            <wp:posOffset>4173220</wp:posOffset>
          </wp:positionH>
          <wp:positionV relativeFrom="paragraph">
            <wp:posOffset>-100965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4624" behindDoc="1" locked="0" layoutInCell="1" allowOverlap="1" wp14:anchorId="707E4B17" wp14:editId="1BAE2B25">
          <wp:simplePos x="0" y="0"/>
          <wp:positionH relativeFrom="margin">
            <wp:posOffset>113665</wp:posOffset>
          </wp:positionH>
          <wp:positionV relativeFrom="paragraph">
            <wp:posOffset>-85725</wp:posOffset>
          </wp:positionV>
          <wp:extent cx="1004570" cy="342900"/>
          <wp:effectExtent l="0" t="0" r="5080" b="0"/>
          <wp:wrapTight wrapText="bothSides">
            <wp:wrapPolygon edited="0">
              <wp:start x="0" y="0"/>
              <wp:lineTo x="0" y="20400"/>
              <wp:lineTo x="21300" y="20400"/>
              <wp:lineTo x="21300" y="0"/>
              <wp:lineTo x="0" y="0"/>
            </wp:wrapPolygon>
          </wp:wrapTight>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10;&#10;Automaticky generovaný popis"/>
                  <pic:cNvPicPr/>
                </pic:nvPicPr>
                <pic:blipFill>
                  <a:blip r:embed="rId2">
                    <a:extLst>
                      <a:ext uri="{28A0092B-C50C-407E-A947-70E740481C1C}">
                        <a14:useLocalDpi xmlns:a14="http://schemas.microsoft.com/office/drawing/2010/main" val="0"/>
                      </a:ext>
                    </a:extLst>
                  </a:blip>
                  <a:stretch>
                    <a:fillRect/>
                  </a:stretch>
                </pic:blipFill>
                <pic:spPr>
                  <a:xfrm>
                    <a:off x="0" y="0"/>
                    <a:ext cx="1004570" cy="342900"/>
                  </a:xfrm>
                  <a:prstGeom prst="rect">
                    <a:avLst/>
                  </a:prstGeom>
                </pic:spPr>
              </pic:pic>
            </a:graphicData>
          </a:graphic>
          <wp14:sizeRelH relativeFrom="margin">
            <wp14:pctWidth>0</wp14:pctWidth>
          </wp14:sizeRelH>
          <wp14:sizeRelV relativeFrom="margin">
            <wp14:pctHeight>0</wp14:pctHeight>
          </wp14:sizeRelV>
        </wp:anchor>
      </w:drawing>
    </w:r>
    <w:r w:rsidR="002D03FB">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03FB">
      <w:rPr>
        <w:noProof/>
        <w:lang w:eastAsia="sk-SK"/>
      </w:rPr>
      <w:drawing>
        <wp:anchor distT="0" distB="0" distL="114300" distR="114300" simplePos="0" relativeHeight="251649024" behindDoc="1" locked="0" layoutInCell="1" allowOverlap="1" wp14:anchorId="26999D6E" wp14:editId="4EB9F556">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6893CDA9" w:rsidR="002D03FB" w:rsidRDefault="002D03F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2D03FB" w:rsidRDefault="002D03F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2D03FB" w:rsidRDefault="002D03F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525552287">
    <w:abstractNumId w:val="5"/>
  </w:num>
  <w:num w:numId="2" w16cid:durableId="1642034857">
    <w:abstractNumId w:val="0"/>
  </w:num>
  <w:num w:numId="3" w16cid:durableId="84110228">
    <w:abstractNumId w:val="4"/>
  </w:num>
  <w:num w:numId="4" w16cid:durableId="89355007">
    <w:abstractNumId w:val="1"/>
  </w:num>
  <w:num w:numId="5" w16cid:durableId="657806480">
    <w:abstractNumId w:val="25"/>
  </w:num>
  <w:num w:numId="6" w16cid:durableId="591282264">
    <w:abstractNumId w:val="22"/>
  </w:num>
  <w:num w:numId="7" w16cid:durableId="848716947">
    <w:abstractNumId w:val="10"/>
  </w:num>
  <w:num w:numId="8" w16cid:durableId="997879690">
    <w:abstractNumId w:val="7"/>
  </w:num>
  <w:num w:numId="9" w16cid:durableId="8738140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1545033">
    <w:abstractNumId w:val="21"/>
  </w:num>
  <w:num w:numId="11" w16cid:durableId="921572683">
    <w:abstractNumId w:val="14"/>
  </w:num>
  <w:num w:numId="12" w16cid:durableId="1781291624">
    <w:abstractNumId w:val="9"/>
  </w:num>
  <w:num w:numId="13" w16cid:durableId="906955596">
    <w:abstractNumId w:val="3"/>
  </w:num>
  <w:num w:numId="14" w16cid:durableId="879321064">
    <w:abstractNumId w:val="27"/>
  </w:num>
  <w:num w:numId="15" w16cid:durableId="1163816775">
    <w:abstractNumId w:val="20"/>
  </w:num>
  <w:num w:numId="16" w16cid:durableId="1216427572">
    <w:abstractNumId w:val="6"/>
  </w:num>
  <w:num w:numId="17" w16cid:durableId="1593314354">
    <w:abstractNumId w:val="11"/>
  </w:num>
  <w:num w:numId="18" w16cid:durableId="1852332268">
    <w:abstractNumId w:val="19"/>
  </w:num>
  <w:num w:numId="19" w16cid:durableId="1076828777">
    <w:abstractNumId w:val="26"/>
  </w:num>
  <w:num w:numId="20" w16cid:durableId="447043923">
    <w:abstractNumId w:val="23"/>
  </w:num>
  <w:num w:numId="21" w16cid:durableId="654917620">
    <w:abstractNumId w:val="15"/>
  </w:num>
  <w:num w:numId="22" w16cid:durableId="1244297322">
    <w:abstractNumId w:val="2"/>
  </w:num>
  <w:num w:numId="23" w16cid:durableId="1655063258">
    <w:abstractNumId w:val="12"/>
  </w:num>
  <w:num w:numId="24" w16cid:durableId="1367414291">
    <w:abstractNumId w:val="28"/>
  </w:num>
  <w:num w:numId="25" w16cid:durableId="841354540">
    <w:abstractNumId w:val="24"/>
  </w:num>
  <w:num w:numId="26" w16cid:durableId="471094181">
    <w:abstractNumId w:val="18"/>
  </w:num>
  <w:num w:numId="27" w16cid:durableId="323051693">
    <w:abstractNumId w:val="13"/>
  </w:num>
  <w:num w:numId="28" w16cid:durableId="439837174">
    <w:abstractNumId w:val="8"/>
  </w:num>
  <w:num w:numId="29" w16cid:durableId="650015674">
    <w:abstractNumId w:val="5"/>
  </w:num>
  <w:num w:numId="30" w16cid:durableId="368117229">
    <w:abstractNumId w:val="17"/>
  </w:num>
  <w:num w:numId="31" w16cid:durableId="134940832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trackedChange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12"/>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CEB"/>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0213"/>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0701"/>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37F80"/>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3EA8"/>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1BFD"/>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1703"/>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3B1"/>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44F3"/>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87593"/>
    <w:rsid w:val="00690C2C"/>
    <w:rsid w:val="00693D02"/>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4E0F"/>
    <w:rsid w:val="00715ECD"/>
    <w:rsid w:val="00720F8F"/>
    <w:rsid w:val="007234EF"/>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3F45"/>
    <w:rsid w:val="00A7471F"/>
    <w:rsid w:val="00A752BE"/>
    <w:rsid w:val="00A75E82"/>
    <w:rsid w:val="00A7619E"/>
    <w:rsid w:val="00A77CB7"/>
    <w:rsid w:val="00A803F1"/>
    <w:rsid w:val="00A8091D"/>
    <w:rsid w:val="00A8293E"/>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4F61"/>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59"/>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4DAA"/>
    <w:rsid w:val="00BC5DBC"/>
    <w:rsid w:val="00BD2500"/>
    <w:rsid w:val="00BD3126"/>
    <w:rsid w:val="00BD31DB"/>
    <w:rsid w:val="00BD4038"/>
    <w:rsid w:val="00BD7694"/>
    <w:rsid w:val="00BD7AC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3065"/>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7C0"/>
    <w:rsid w:val="00D92EF3"/>
    <w:rsid w:val="00D9436B"/>
    <w:rsid w:val="00D956DF"/>
    <w:rsid w:val="00D97E2F"/>
    <w:rsid w:val="00DA00EB"/>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0CC9"/>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6F4A"/>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6B0C"/>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BC4D18" w:rsidP="00BC4D18">
          <w:pPr>
            <w:pStyle w:val="E4A7E9828E7D44849798DF46E1C766CC2"/>
          </w:pPr>
          <w:r w:rsidRPr="00385B43">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71C8A"/>
    <w:rsid w:val="0008059F"/>
    <w:rsid w:val="000862D5"/>
    <w:rsid w:val="00086F23"/>
    <w:rsid w:val="00101C6C"/>
    <w:rsid w:val="001463F8"/>
    <w:rsid w:val="00147404"/>
    <w:rsid w:val="0015687B"/>
    <w:rsid w:val="001836F7"/>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6159A"/>
    <w:rsid w:val="007B0225"/>
    <w:rsid w:val="007F783C"/>
    <w:rsid w:val="00803F6C"/>
    <w:rsid w:val="00830D65"/>
    <w:rsid w:val="008A5F9C"/>
    <w:rsid w:val="008F0B6E"/>
    <w:rsid w:val="009400AE"/>
    <w:rsid w:val="009429AC"/>
    <w:rsid w:val="00947A88"/>
    <w:rsid w:val="00966EEE"/>
    <w:rsid w:val="00976238"/>
    <w:rsid w:val="009B4DB2"/>
    <w:rsid w:val="009C3CCC"/>
    <w:rsid w:val="00A118B3"/>
    <w:rsid w:val="00A15D86"/>
    <w:rsid w:val="00AA146A"/>
    <w:rsid w:val="00B21DAE"/>
    <w:rsid w:val="00B4304F"/>
    <w:rsid w:val="00B50066"/>
    <w:rsid w:val="00BC4D18"/>
    <w:rsid w:val="00BE51E0"/>
    <w:rsid w:val="00BE5A88"/>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C4D18"/>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D8200-57EB-4C9E-8ED0-FF6F8655C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3737</Words>
  <Characters>21303</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Daniel Pavlačka</cp:lastModifiedBy>
  <cp:revision>3</cp:revision>
  <dcterms:created xsi:type="dcterms:W3CDTF">2023-01-16T12:02:00Z</dcterms:created>
  <dcterms:modified xsi:type="dcterms:W3CDTF">2023-01-16T12:33:00Z</dcterms:modified>
</cp:coreProperties>
</file>